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2CA62" w14:textId="0294E58F" w:rsidR="00DC5F54" w:rsidRPr="00DC5F54" w:rsidRDefault="00DC5F54" w:rsidP="00DC5F54">
      <w:pPr>
        <w:keepLines/>
        <w:pageBreakBefore/>
        <w:spacing w:after="0" w:line="240" w:lineRule="auto"/>
        <w:ind w:left="1418" w:hanging="1418"/>
        <w:outlineLvl w:val="0"/>
        <w:rPr>
          <w:rFonts w:ascii="Calibri" w:eastAsia="MS Mincho" w:hAnsi="Calibri" w:cs="Arial"/>
          <w:b/>
          <w:color w:val="1F497D"/>
          <w:kern w:val="28"/>
          <w:sz w:val="28"/>
          <w:szCs w:val="24"/>
          <w:lang w:eastAsia="de-DE"/>
          <w14:textFill>
            <w14:solidFill>
              <w14:srgbClr w14:val="1F497D">
                <w14:lumMod w14:val="60000"/>
                <w14:lumOff w14:val="40000"/>
                <w14:lumMod w14:val="75000"/>
              </w14:srgbClr>
            </w14:solidFill>
          </w14:textFill>
        </w:rPr>
      </w:pPr>
      <w:bookmarkStart w:id="0" w:name="_Toc115195923"/>
      <w:bookmarkStart w:id="1" w:name="_Toc521492545"/>
      <w:bookmarkStart w:id="2" w:name="_Toc523219680"/>
      <w:r w:rsidRPr="00DC5F54">
        <w:rPr>
          <w:rFonts w:ascii="Calibri" w:eastAsia="MS Mincho" w:hAnsi="Calibri" w:cs="Arial"/>
          <w:b/>
          <w:color w:val="1F497D"/>
          <w:kern w:val="28"/>
          <w:sz w:val="28"/>
          <w:szCs w:val="24"/>
          <w:lang w:eastAsia="de-DE"/>
          <w14:textFill>
            <w14:solidFill>
              <w14:srgbClr w14:val="1F497D">
                <w14:lumMod w14:val="60000"/>
                <w14:lumOff w14:val="40000"/>
                <w14:lumMod w14:val="75000"/>
              </w14:srgbClr>
            </w14:solidFill>
          </w14:textFill>
        </w:rPr>
        <w:t>TASK 3.8.8</w:t>
      </w:r>
      <w:r w:rsidRPr="00DC5F54">
        <w:rPr>
          <w:rFonts w:ascii="Calibri" w:eastAsia="MS Mincho" w:hAnsi="Calibri" w:cs="Arial"/>
          <w:b/>
          <w:color w:val="1F497D"/>
          <w:kern w:val="28"/>
          <w:sz w:val="28"/>
          <w:szCs w:val="24"/>
          <w:lang w:eastAsia="de-DE"/>
          <w14:textFill>
            <w14:solidFill>
              <w14:srgbClr w14:val="1F497D">
                <w14:lumMod w14:val="60000"/>
                <w14:lumOff w14:val="40000"/>
                <w14:lumMod w14:val="75000"/>
              </w14:srgbClr>
            </w14:solidFill>
          </w14:textFill>
        </w:rPr>
        <w:tab/>
        <w:t xml:space="preserve">English Language Competency requirements </w:t>
      </w:r>
      <w:ins w:id="3" w:author="Sundklev Monica" w:date="2023-11-29T14:29:00Z">
        <w:r w:rsidR="002D0B38">
          <w:rPr>
            <w:rFonts w:ascii="Calibri" w:eastAsia="MS Mincho" w:hAnsi="Calibri" w:cs="Arial"/>
            <w:b/>
            <w:color w:val="1F497D"/>
            <w:kern w:val="28"/>
            <w:sz w:val="28"/>
            <w:szCs w:val="24"/>
            <w:lang w:eastAsia="de-DE"/>
            <w14:textFill>
              <w14:solidFill>
                <w14:srgbClr w14:val="1F497D">
                  <w14:lumMod w14:val="60000"/>
                  <w14:lumOff w14:val="40000"/>
                  <w14:lumMod w14:val="75000"/>
                </w14:srgbClr>
              </w14:solidFill>
            </w14:textFill>
          </w:rPr>
          <w:t xml:space="preserve">and assessment </w:t>
        </w:r>
      </w:ins>
      <w:r w:rsidRPr="00DC5F54">
        <w:rPr>
          <w:rFonts w:ascii="Calibri" w:eastAsia="MS Mincho" w:hAnsi="Calibri" w:cs="Arial"/>
          <w:b/>
          <w:color w:val="1F497D"/>
          <w:kern w:val="28"/>
          <w:sz w:val="28"/>
          <w:szCs w:val="24"/>
          <w:lang w:eastAsia="de-DE"/>
          <w14:textFill>
            <w14:solidFill>
              <w14:srgbClr w14:val="1F497D">
                <w14:lumMod w14:val="60000"/>
                <w14:lumOff w14:val="40000"/>
                <w14:lumMod w14:val="75000"/>
              </w14:srgbClr>
            </w14:solidFill>
          </w14:textFill>
        </w:rPr>
        <w:t>in VTS operations</w:t>
      </w:r>
      <w:bookmarkEnd w:id="0"/>
      <w:r w:rsidRPr="00DC5F54">
        <w:rPr>
          <w:rFonts w:ascii="Calibri" w:eastAsia="MS Mincho" w:hAnsi="Calibri" w:cs="Arial"/>
          <w:b/>
          <w:color w:val="1F497D"/>
          <w:kern w:val="28"/>
          <w:sz w:val="28"/>
          <w:szCs w:val="24"/>
          <w:lang w:eastAsia="de-DE"/>
          <w14:textFill>
            <w14:solidFill>
              <w14:srgbClr w14:val="1F497D">
                <w14:lumMod w14:val="60000"/>
                <w14:lumOff w14:val="40000"/>
                <w14:lumMod w14:val="75000"/>
              </w14:srgbClr>
            </w14:solidFill>
          </w14:textFill>
        </w:rPr>
        <w:t xml:space="preserve"> </w:t>
      </w:r>
      <w:ins w:id="4" w:author="Sundklev Monica" w:date="2023-11-29T14:29:00Z">
        <w:r w:rsidR="002D0B38">
          <w:rPr>
            <w:rFonts w:ascii="Calibri" w:eastAsia="MS Mincho" w:hAnsi="Calibri" w:cs="Arial"/>
            <w:b/>
            <w:color w:val="1F497D"/>
            <w:kern w:val="28"/>
            <w:sz w:val="28"/>
            <w:szCs w:val="24"/>
            <w:lang w:eastAsia="de-DE"/>
            <w14:textFill>
              <w14:solidFill>
                <w14:srgbClr w14:val="1F497D">
                  <w14:lumMod w14:val="60000"/>
                  <w14:lumOff w14:val="40000"/>
                  <w14:lumMod w14:val="75000"/>
                </w14:srgbClr>
              </w14:solidFill>
            </w14:textFill>
          </w:rPr>
          <w:t>and training</w:t>
        </w:r>
      </w:ins>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DC5F54" w:rsidRPr="00DC5F54" w14:paraId="35AE60E7" w14:textId="77777777" w:rsidTr="00F623DF">
        <w:trPr>
          <w:cantSplit/>
          <w:trHeight w:val="416"/>
          <w:tblHeader/>
        </w:trPr>
        <w:tc>
          <w:tcPr>
            <w:tcW w:w="9606" w:type="dxa"/>
            <w:gridSpan w:val="4"/>
            <w:shd w:val="clear" w:color="auto" w:fill="DDD9C3"/>
            <w:vAlign w:val="center"/>
          </w:tcPr>
          <w:p w14:paraId="5CEAC5AD" w14:textId="77777777" w:rsidR="00DC5F54" w:rsidRP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center"/>
              <w:rPr>
                <w:rFonts w:ascii="Arial" w:eastAsia="Times New Roman" w:hAnsi="Arial" w:cs="Times New Roman"/>
                <w:b/>
                <w:bCs/>
                <w:iCs/>
                <w:snapToGrid w:val="0"/>
                <w:szCs w:val="24"/>
              </w:rPr>
            </w:pPr>
            <w:r w:rsidRPr="00DC5F54">
              <w:rPr>
                <w:rFonts w:ascii="Arial" w:eastAsia="Times New Roman" w:hAnsi="Arial" w:cs="Times New Roman"/>
                <w:b/>
                <w:bCs/>
                <w:iCs/>
                <w:snapToGrid w:val="0"/>
                <w:szCs w:val="24"/>
              </w:rPr>
              <w:lastRenderedPageBreak/>
              <w:t>VTS Committee Work Programme 2022-2026</w:t>
            </w:r>
          </w:p>
        </w:tc>
      </w:tr>
      <w:tr w:rsidR="00DC5F54" w:rsidRPr="00DC5F54" w14:paraId="32D0FAFB" w14:textId="77777777" w:rsidTr="00F623DF">
        <w:trPr>
          <w:cantSplit/>
          <w:trHeight w:val="428"/>
        </w:trPr>
        <w:tc>
          <w:tcPr>
            <w:tcW w:w="2518" w:type="dxa"/>
            <w:shd w:val="clear" w:color="auto" w:fill="auto"/>
          </w:tcPr>
          <w:p w14:paraId="7DC85CB3" w14:textId="77777777" w:rsidR="00DC5F54" w:rsidRPr="00DC5F54" w:rsidRDefault="00DC5F54" w:rsidP="00DC5F5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ascii="Arial" w:eastAsia="Times New Roman" w:hAnsi="Arial" w:cs="Times New Roman"/>
                <w:b/>
                <w:bCs/>
                <w:iCs/>
                <w:snapToGrid w:val="0"/>
                <w:sz w:val="20"/>
                <w:szCs w:val="20"/>
              </w:rPr>
            </w:pPr>
            <w:r w:rsidRPr="00DC5F54">
              <w:rPr>
                <w:rFonts w:ascii="Arial" w:eastAsia="Times New Roman" w:hAnsi="Arial" w:cs="Times New Roman"/>
                <w:b/>
                <w:sz w:val="20"/>
                <w:szCs w:val="20"/>
              </w:rPr>
              <w:t>Standard</w:t>
            </w:r>
          </w:p>
        </w:tc>
        <w:tc>
          <w:tcPr>
            <w:tcW w:w="7088" w:type="dxa"/>
            <w:gridSpan w:val="3"/>
            <w:shd w:val="clear" w:color="auto" w:fill="auto"/>
          </w:tcPr>
          <w:p w14:paraId="0A99369E" w14:textId="77777777" w:rsidR="00DC5F54" w:rsidRP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Arial"/>
                <w:snapToGrid w:val="0"/>
                <w:kern w:val="28"/>
                <w:sz w:val="20"/>
                <w:szCs w:val="20"/>
                <w:highlight w:val="yellow"/>
                <w:lang w:eastAsia="de-DE"/>
              </w:rPr>
            </w:pPr>
            <w:r w:rsidRPr="00DC5F54">
              <w:rPr>
                <w:rFonts w:ascii="Arial" w:eastAsia="Times New Roman" w:hAnsi="Arial" w:cs="Arial"/>
                <w:snapToGrid w:val="0"/>
                <w:kern w:val="28"/>
                <w:sz w:val="20"/>
                <w:szCs w:val="20"/>
                <w:lang w:eastAsia="de-DE"/>
              </w:rPr>
              <w:t>Vessel Traffic Services</w:t>
            </w:r>
          </w:p>
        </w:tc>
      </w:tr>
      <w:tr w:rsidR="00DC5F54" w:rsidRPr="00DC5F54" w14:paraId="0280EB6F" w14:textId="77777777" w:rsidTr="00F623DF">
        <w:trPr>
          <w:cantSplit/>
          <w:trHeight w:val="491"/>
        </w:trPr>
        <w:tc>
          <w:tcPr>
            <w:tcW w:w="2518" w:type="dxa"/>
            <w:shd w:val="clear" w:color="auto" w:fill="auto"/>
          </w:tcPr>
          <w:p w14:paraId="16392FC6" w14:textId="77777777" w:rsidR="00DC5F54" w:rsidRPr="00DC5F54" w:rsidRDefault="00DC5F54" w:rsidP="00DC5F5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ascii="Arial" w:eastAsia="Times New Roman" w:hAnsi="Arial" w:cs="Times New Roman"/>
                <w:b/>
                <w:bCs/>
                <w:iCs/>
                <w:snapToGrid w:val="0"/>
                <w:sz w:val="20"/>
                <w:szCs w:val="20"/>
              </w:rPr>
            </w:pPr>
            <w:r w:rsidRPr="00DC5F54">
              <w:rPr>
                <w:rFonts w:ascii="Arial" w:eastAsia="Times New Roman" w:hAnsi="Arial" w:cs="Times New Roman"/>
                <w:b/>
                <w:sz w:val="20"/>
                <w:szCs w:val="20"/>
              </w:rPr>
              <w:t>Topic Area</w:t>
            </w:r>
          </w:p>
        </w:tc>
        <w:tc>
          <w:tcPr>
            <w:tcW w:w="7088" w:type="dxa"/>
            <w:gridSpan w:val="3"/>
            <w:shd w:val="clear" w:color="auto" w:fill="auto"/>
          </w:tcPr>
          <w:p w14:paraId="2AEA8870" w14:textId="77777777" w:rsidR="00DC5F54" w:rsidRP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Arial"/>
                <w:snapToGrid w:val="0"/>
                <w:kern w:val="28"/>
                <w:sz w:val="20"/>
                <w:szCs w:val="20"/>
              </w:rPr>
            </w:pPr>
            <w:r w:rsidRPr="00DC5F54">
              <w:rPr>
                <w:rFonts w:ascii="Arial" w:eastAsia="Times New Roman" w:hAnsi="Arial" w:cs="Arial"/>
                <w:snapToGrid w:val="0"/>
                <w:kern w:val="28"/>
                <w:sz w:val="20"/>
                <w:szCs w:val="20"/>
                <w:lang w:eastAsia="de-DE"/>
              </w:rPr>
              <w:t>VTS Training (WG3</w:t>
            </w:r>
            <w:r w:rsidRPr="00DC5F54">
              <w:rPr>
                <w:rFonts w:ascii="MS Gothic" w:eastAsia="MS Gothic" w:hAnsi="MS Gothic" w:cs="MS Gothic" w:hint="eastAsia"/>
                <w:snapToGrid w:val="0"/>
                <w:kern w:val="28"/>
                <w:sz w:val="20"/>
                <w:szCs w:val="20"/>
                <w:lang w:eastAsia="de-DE"/>
              </w:rPr>
              <w:t>）</w:t>
            </w:r>
          </w:p>
        </w:tc>
      </w:tr>
      <w:tr w:rsidR="00DC5F54" w:rsidRPr="00DC5F54" w14:paraId="5B7AFB17" w14:textId="77777777" w:rsidTr="00F623DF">
        <w:trPr>
          <w:cantSplit/>
          <w:trHeight w:val="463"/>
        </w:trPr>
        <w:tc>
          <w:tcPr>
            <w:tcW w:w="2518" w:type="dxa"/>
            <w:shd w:val="clear" w:color="auto" w:fill="auto"/>
          </w:tcPr>
          <w:p w14:paraId="26D4C463" w14:textId="77777777" w:rsidR="00DC5F54" w:rsidRPr="00DC5F54" w:rsidRDefault="00DC5F54" w:rsidP="00DC5F5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ascii="Arial" w:eastAsia="Times New Roman" w:hAnsi="Arial" w:cs="Times New Roman"/>
                <w:b/>
                <w:bCs/>
                <w:iCs/>
                <w:snapToGrid w:val="0"/>
                <w:sz w:val="20"/>
                <w:szCs w:val="20"/>
              </w:rPr>
            </w:pPr>
            <w:r w:rsidRPr="00DC5F54">
              <w:rPr>
                <w:rFonts w:ascii="Arial" w:eastAsia="Times New Roman" w:hAnsi="Arial" w:cs="Times New Roman"/>
                <w:b/>
                <w:bCs/>
                <w:iCs/>
                <w:snapToGrid w:val="0"/>
                <w:sz w:val="20"/>
                <w:szCs w:val="20"/>
              </w:rPr>
              <w:t>Task</w:t>
            </w:r>
          </w:p>
        </w:tc>
        <w:tc>
          <w:tcPr>
            <w:tcW w:w="7088" w:type="dxa"/>
            <w:gridSpan w:val="3"/>
            <w:shd w:val="clear" w:color="auto" w:fill="auto"/>
          </w:tcPr>
          <w:p w14:paraId="4B7ED33F" w14:textId="0138413B" w:rsidR="00DC5F54" w:rsidRP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Arial"/>
                <w:snapToGrid w:val="0"/>
                <w:kern w:val="28"/>
                <w:sz w:val="20"/>
                <w:szCs w:val="20"/>
                <w:lang w:eastAsia="de-DE"/>
              </w:rPr>
            </w:pPr>
            <w:r w:rsidRPr="00DC5F54">
              <w:rPr>
                <w:rFonts w:ascii="Arial" w:eastAsia="Times New Roman" w:hAnsi="Arial" w:cs="Arial"/>
                <w:snapToGrid w:val="0"/>
                <w:kern w:val="28"/>
                <w:sz w:val="20"/>
                <w:szCs w:val="20"/>
                <w:lang w:eastAsia="de-DE"/>
              </w:rPr>
              <w:t xml:space="preserve">English Language Competency requirements </w:t>
            </w:r>
            <w:ins w:id="5" w:author="Jillian Carson-Jackson" w:date="2023-11-29T18:57:00Z">
              <w:r w:rsidR="002D2814">
                <w:rPr>
                  <w:rFonts w:ascii="Arial" w:eastAsia="Times New Roman" w:hAnsi="Arial" w:cs="Arial"/>
                  <w:snapToGrid w:val="0"/>
                  <w:kern w:val="28"/>
                  <w:sz w:val="20"/>
                  <w:szCs w:val="20"/>
                  <w:lang w:eastAsia="de-DE"/>
                </w:rPr>
                <w:t xml:space="preserve">and assessment </w:t>
              </w:r>
            </w:ins>
            <w:r w:rsidRPr="00DC5F54">
              <w:rPr>
                <w:rFonts w:ascii="Arial" w:eastAsia="Times New Roman" w:hAnsi="Arial" w:cs="Arial"/>
                <w:snapToGrid w:val="0"/>
                <w:kern w:val="28"/>
                <w:sz w:val="20"/>
                <w:szCs w:val="20"/>
                <w:lang w:eastAsia="de-DE"/>
              </w:rPr>
              <w:t>in VTS operations</w:t>
            </w:r>
            <w:ins w:id="6" w:author="Jillian Carson-Jackson" w:date="2023-11-29T18:57:00Z">
              <w:r w:rsidR="002D2814">
                <w:rPr>
                  <w:rFonts w:ascii="Arial" w:eastAsia="Times New Roman" w:hAnsi="Arial" w:cs="Arial"/>
                  <w:snapToGrid w:val="0"/>
                  <w:kern w:val="28"/>
                  <w:sz w:val="20"/>
                  <w:szCs w:val="20"/>
                  <w:lang w:eastAsia="de-DE"/>
                </w:rPr>
                <w:t xml:space="preserve"> and training. </w:t>
              </w:r>
            </w:ins>
          </w:p>
        </w:tc>
      </w:tr>
      <w:tr w:rsidR="00DC5F54" w:rsidRPr="00DC5F54" w14:paraId="2757EF22" w14:textId="77777777" w:rsidTr="00F623DF">
        <w:trPr>
          <w:cantSplit/>
          <w:trHeight w:val="466"/>
        </w:trPr>
        <w:tc>
          <w:tcPr>
            <w:tcW w:w="2518" w:type="dxa"/>
          </w:tcPr>
          <w:p w14:paraId="17FF8E14" w14:textId="77777777" w:rsidR="00DC5F54" w:rsidRPr="00DC5F54" w:rsidRDefault="00DC5F54" w:rsidP="00DC5F5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ascii="Arial" w:eastAsia="Times New Roman" w:hAnsi="Arial" w:cs="Times New Roman"/>
                <w:b/>
                <w:bCs/>
                <w:iCs/>
                <w:snapToGrid w:val="0"/>
                <w:sz w:val="20"/>
                <w:szCs w:val="20"/>
              </w:rPr>
            </w:pPr>
            <w:r w:rsidRPr="00DC5F54">
              <w:rPr>
                <w:rFonts w:ascii="Arial" w:eastAsia="Times New Roman" w:hAnsi="Arial" w:cs="Times New Roman"/>
                <w:b/>
                <w:bCs/>
                <w:iCs/>
                <w:snapToGrid w:val="0"/>
                <w:sz w:val="20"/>
                <w:szCs w:val="20"/>
              </w:rPr>
              <w:t>Objectives of the task</w:t>
            </w:r>
          </w:p>
        </w:tc>
        <w:tc>
          <w:tcPr>
            <w:tcW w:w="7088" w:type="dxa"/>
            <w:gridSpan w:val="3"/>
          </w:tcPr>
          <w:p w14:paraId="41FA5E3F" w14:textId="2AF9E3F6" w:rsidR="00DC5F54" w:rsidRPr="00DC5F54" w:rsidRDefault="00DC5F54" w:rsidP="00DC5F54">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jc w:val="both"/>
              <w:rPr>
                <w:rFonts w:ascii="Arial" w:eastAsia="MS Mincho" w:hAnsi="Arial" w:cs="Arial"/>
                <w:snapToGrid w:val="0"/>
                <w:kern w:val="28"/>
                <w:sz w:val="20"/>
                <w:szCs w:val="20"/>
              </w:rPr>
            </w:pPr>
            <w:r w:rsidRPr="00DC5F54">
              <w:rPr>
                <w:rFonts w:ascii="Arial" w:eastAsia="MS Mincho" w:hAnsi="Arial" w:cs="Arial"/>
                <w:snapToGrid w:val="0"/>
                <w:kern w:val="28"/>
                <w:sz w:val="20"/>
                <w:szCs w:val="20"/>
              </w:rPr>
              <w:t>Assess current English language competency guidance</w:t>
            </w:r>
            <w:r>
              <w:rPr>
                <w:rFonts w:ascii="Arial" w:eastAsia="MS Mincho" w:hAnsi="Arial" w:cs="Arial"/>
                <w:snapToGrid w:val="0"/>
                <w:kern w:val="28"/>
                <w:sz w:val="20"/>
                <w:szCs w:val="20"/>
              </w:rPr>
              <w:t xml:space="preserve"> for VTS (SMCP, G1132)</w:t>
            </w:r>
          </w:p>
          <w:p w14:paraId="3CFE6D94" w14:textId="339B8778" w:rsidR="00DC5F54" w:rsidRPr="00DC5F54" w:rsidRDefault="00DC5F54" w:rsidP="00DC5F54">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jc w:val="both"/>
              <w:rPr>
                <w:rFonts w:ascii="Arial" w:eastAsia="MS Mincho" w:hAnsi="Arial" w:cs="Arial"/>
                <w:snapToGrid w:val="0"/>
                <w:kern w:val="28"/>
                <w:sz w:val="20"/>
                <w:szCs w:val="20"/>
              </w:rPr>
            </w:pPr>
            <w:proofErr w:type="gramStart"/>
            <w:r w:rsidRPr="00DC5F54">
              <w:rPr>
                <w:rFonts w:ascii="Arial" w:eastAsia="MS Mincho" w:hAnsi="Arial" w:cs="Arial"/>
                <w:strike/>
                <w:snapToGrid w:val="0"/>
                <w:kern w:val="28"/>
                <w:sz w:val="20"/>
                <w:szCs w:val="20"/>
              </w:rPr>
              <w:t>Determine</w:t>
            </w:r>
            <w:proofErr w:type="gramEnd"/>
            <w:r w:rsidRPr="00DC5F54">
              <w:rPr>
                <w:rFonts w:ascii="Arial" w:eastAsia="MS Mincho" w:hAnsi="Arial" w:cs="Arial"/>
                <w:snapToGrid w:val="0"/>
                <w:kern w:val="28"/>
                <w:sz w:val="20"/>
                <w:szCs w:val="20"/>
              </w:rPr>
              <w:t xml:space="preserve"> </w:t>
            </w:r>
            <w:r w:rsidR="00A074F6">
              <w:rPr>
                <w:rFonts w:ascii="Arial" w:eastAsia="MS Mincho" w:hAnsi="Arial" w:cs="Arial"/>
                <w:snapToGrid w:val="0"/>
                <w:kern w:val="28"/>
                <w:sz w:val="20"/>
                <w:szCs w:val="20"/>
              </w:rPr>
              <w:t xml:space="preserve">Review </w:t>
            </w:r>
            <w:r w:rsidR="00062730">
              <w:rPr>
                <w:rFonts w:ascii="Arial" w:eastAsia="MS Mincho" w:hAnsi="Arial" w:cs="Arial"/>
                <w:snapToGrid w:val="0"/>
                <w:kern w:val="28"/>
                <w:sz w:val="20"/>
                <w:szCs w:val="20"/>
              </w:rPr>
              <w:t xml:space="preserve">the </w:t>
            </w:r>
            <w:r w:rsidRPr="00DC5F54">
              <w:rPr>
                <w:rFonts w:ascii="Arial" w:eastAsia="MS Mincho" w:hAnsi="Arial" w:cs="Arial"/>
                <w:snapToGrid w:val="0"/>
                <w:kern w:val="28"/>
                <w:sz w:val="20"/>
                <w:szCs w:val="20"/>
              </w:rPr>
              <w:t xml:space="preserve">English language competency requirements for </w:t>
            </w:r>
            <w:del w:id="7" w:author="Jillian Carson-Jackson" w:date="2023-11-29T18:49:00Z">
              <w:r w:rsidRPr="00DC5F54" w:rsidDel="000701E0">
                <w:rPr>
                  <w:rFonts w:ascii="Arial" w:eastAsia="MS Mincho" w:hAnsi="Arial" w:cs="Arial"/>
                  <w:snapToGrid w:val="0"/>
                  <w:kern w:val="28"/>
                  <w:sz w:val="20"/>
                  <w:szCs w:val="20"/>
                </w:rPr>
                <w:delText>all stages of VTS operations and a VTS Operators career</w:delText>
              </w:r>
            </w:del>
            <w:ins w:id="8" w:author="Jillian Carson-Jackson" w:date="2023-11-29T18:49:00Z">
              <w:r w:rsidR="000701E0">
                <w:rPr>
                  <w:rFonts w:ascii="Arial" w:eastAsia="MS Mincho" w:hAnsi="Arial" w:cs="Arial"/>
                  <w:snapToGrid w:val="0"/>
                  <w:kern w:val="28"/>
                  <w:sz w:val="20"/>
                  <w:szCs w:val="20"/>
                </w:rPr>
                <w:t>VTS Personnel</w:t>
              </w:r>
            </w:ins>
          </w:p>
          <w:p w14:paraId="07BEA6AD" w14:textId="77777777" w:rsidR="00DC5F54" w:rsidRPr="00DC5F54" w:rsidRDefault="00DC5F54" w:rsidP="00DC5F54">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jc w:val="both"/>
              <w:rPr>
                <w:rFonts w:ascii="Arial" w:eastAsia="MS Mincho" w:hAnsi="Arial" w:cs="Arial"/>
                <w:snapToGrid w:val="0"/>
                <w:kern w:val="28"/>
                <w:sz w:val="20"/>
                <w:szCs w:val="20"/>
              </w:rPr>
            </w:pPr>
            <w:r w:rsidRPr="00DC5F54">
              <w:rPr>
                <w:rFonts w:ascii="Arial" w:eastAsia="MS Mincho" w:hAnsi="Arial" w:cs="Arial"/>
                <w:snapToGrid w:val="0"/>
                <w:kern w:val="28"/>
                <w:sz w:val="20"/>
                <w:szCs w:val="20"/>
              </w:rPr>
              <w:t xml:space="preserve">Determine options for guidance on the application of standard phraseology in VTS for all VTS Personnel.  </w:t>
            </w:r>
          </w:p>
          <w:p w14:paraId="380D0181" w14:textId="79C23326" w:rsidR="00DC5F54" w:rsidRPr="00DC5F54" w:rsidRDefault="00DC5F54" w:rsidP="00DC5F54">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jc w:val="both"/>
              <w:rPr>
                <w:rFonts w:ascii="Arial" w:eastAsia="MS Mincho" w:hAnsi="Arial" w:cs="Arial"/>
                <w:snapToGrid w:val="0"/>
                <w:kern w:val="28"/>
                <w:sz w:val="20"/>
                <w:szCs w:val="20"/>
                <w:highlight w:val="yellow"/>
              </w:rPr>
            </w:pPr>
            <w:r w:rsidRPr="00DC5F54">
              <w:rPr>
                <w:rFonts w:ascii="Arial" w:eastAsia="MS Mincho" w:hAnsi="Arial" w:cs="Arial"/>
                <w:snapToGrid w:val="0"/>
                <w:kern w:val="28"/>
                <w:sz w:val="20"/>
                <w:szCs w:val="20"/>
                <w:highlight w:val="yellow"/>
              </w:rPr>
              <w:t>Provide guidance to train/teach standard phraseology in VTS, as identified in SMCP and IALA G1132</w:t>
            </w:r>
            <w:ins w:id="9" w:author="Jillian Carson-Jackson" w:date="2023-11-29T18:51:00Z">
              <w:r w:rsidR="00BD6779">
                <w:rPr>
                  <w:rFonts w:ascii="Arial" w:eastAsia="MS Mincho" w:hAnsi="Arial" w:cs="Arial"/>
                  <w:snapToGrid w:val="0"/>
                  <w:kern w:val="28"/>
                  <w:sz w:val="20"/>
                  <w:szCs w:val="20"/>
                  <w:highlight w:val="yellow"/>
                </w:rPr>
                <w:t xml:space="preserve"> (i.e. </w:t>
              </w:r>
              <w:r w:rsidR="00A23B2A">
                <w:rPr>
                  <w:rFonts w:ascii="Arial" w:eastAsia="MS Mincho" w:hAnsi="Arial" w:cs="Arial"/>
                  <w:snapToGrid w:val="0"/>
                  <w:kern w:val="28"/>
                  <w:sz w:val="20"/>
                  <w:szCs w:val="20"/>
                  <w:highlight w:val="yellow"/>
                </w:rPr>
                <w:t>VTS model course, VTS train the trainer)</w:t>
              </w:r>
            </w:ins>
          </w:p>
          <w:p w14:paraId="65FF96B7" w14:textId="77777777" w:rsidR="00DC5F54" w:rsidRPr="00DC5F54" w:rsidRDefault="00DC5F54" w:rsidP="00DC5F54">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line="240" w:lineRule="auto"/>
              <w:jc w:val="both"/>
              <w:rPr>
                <w:rFonts w:ascii="Arial" w:eastAsia="MS Mincho" w:hAnsi="Arial" w:cs="Arial"/>
                <w:snapToGrid w:val="0"/>
                <w:kern w:val="28"/>
                <w:sz w:val="20"/>
                <w:szCs w:val="20"/>
              </w:rPr>
            </w:pPr>
            <w:r w:rsidRPr="00DC5F54">
              <w:rPr>
                <w:rFonts w:ascii="Arial" w:eastAsia="MS Mincho" w:hAnsi="Arial" w:cs="Arial"/>
                <w:snapToGrid w:val="0"/>
                <w:kern w:val="28"/>
                <w:sz w:val="20"/>
                <w:szCs w:val="20"/>
              </w:rPr>
              <w:t xml:space="preserve">Consider use of, or development of, VTS specific English competency assessments for all VTS Personnel. </w:t>
            </w:r>
          </w:p>
          <w:p w14:paraId="1945D70E" w14:textId="77777777" w:rsidR="00DC5F54" w:rsidRP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Arial"/>
                <w:snapToGrid w:val="0"/>
                <w:kern w:val="28"/>
                <w:sz w:val="20"/>
                <w:szCs w:val="20"/>
              </w:rPr>
            </w:pPr>
            <w:r w:rsidRPr="00DC5F54">
              <w:rPr>
                <w:rFonts w:ascii="Arial" w:eastAsia="Times New Roman" w:hAnsi="Arial" w:cs="Arial"/>
                <w:snapToGrid w:val="0"/>
                <w:kern w:val="28"/>
                <w:sz w:val="20"/>
                <w:szCs w:val="20"/>
              </w:rPr>
              <w:t>Joint participation of Operations (WG1) and Technology (WG2) may be required.</w:t>
            </w:r>
          </w:p>
        </w:tc>
      </w:tr>
      <w:tr w:rsidR="00DC5F54" w:rsidRPr="00DC5F54" w14:paraId="74BE0344" w14:textId="77777777" w:rsidTr="00F623DF">
        <w:trPr>
          <w:cantSplit/>
          <w:trHeight w:val="402"/>
        </w:trPr>
        <w:tc>
          <w:tcPr>
            <w:tcW w:w="2518" w:type="dxa"/>
          </w:tcPr>
          <w:p w14:paraId="737DA3EB" w14:textId="77777777" w:rsidR="00DC5F54" w:rsidRPr="00DC5F54" w:rsidRDefault="00DC5F54" w:rsidP="00DC5F5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ascii="Arial" w:eastAsia="Times New Roman" w:hAnsi="Arial" w:cs="Times New Roman"/>
                <w:b/>
                <w:bCs/>
                <w:iCs/>
                <w:snapToGrid w:val="0"/>
                <w:sz w:val="20"/>
                <w:szCs w:val="20"/>
              </w:rPr>
            </w:pPr>
            <w:r w:rsidRPr="00DC5F54">
              <w:rPr>
                <w:rFonts w:ascii="Arial" w:eastAsia="Times New Roman" w:hAnsi="Arial" w:cs="Times New Roman"/>
                <w:b/>
                <w:bCs/>
                <w:iCs/>
                <w:snapToGrid w:val="0"/>
                <w:sz w:val="20"/>
                <w:szCs w:val="20"/>
              </w:rPr>
              <w:t>Expected outcome</w:t>
            </w:r>
          </w:p>
        </w:tc>
        <w:tc>
          <w:tcPr>
            <w:tcW w:w="7088" w:type="dxa"/>
            <w:gridSpan w:val="3"/>
          </w:tcPr>
          <w:p w14:paraId="360673E5" w14:textId="6CA43D8E" w:rsidR="00DC5F54" w:rsidRPr="00DC5F54" w:rsidDel="002D0B38"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del w:id="10" w:author="Sundklev Monica" w:date="2023-11-29T14:33:00Z"/>
                <w:rFonts w:ascii="Arial" w:eastAsia="Times New Roman" w:hAnsi="Arial" w:cs="Times New Roman"/>
                <w:bCs/>
                <w:iCs/>
                <w:snapToGrid w:val="0"/>
                <w:sz w:val="20"/>
                <w:szCs w:val="20"/>
              </w:rPr>
            </w:pPr>
            <w:del w:id="11" w:author="Sundklev Monica" w:date="2023-11-29T14:33:00Z">
              <w:r w:rsidRPr="00DC5F54" w:rsidDel="002D0B38">
                <w:rPr>
                  <w:rFonts w:ascii="Arial" w:eastAsia="Times New Roman" w:hAnsi="Arial" w:cs="Times New Roman"/>
                  <w:bCs/>
                  <w:iCs/>
                  <w:snapToGrid w:val="0"/>
                  <w:sz w:val="20"/>
                  <w:szCs w:val="20"/>
                </w:rPr>
                <w:delText>Updated IALA guidance on English language proficiency and competence  level assessments.</w:delText>
              </w:r>
            </w:del>
          </w:p>
          <w:p w14:paraId="07D2A733" w14:textId="64C15CFF" w:rsidR="005A0E25"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Times New Roman"/>
                <w:bCs/>
                <w:iCs/>
                <w:snapToGrid w:val="0"/>
                <w:sz w:val="20"/>
                <w:szCs w:val="20"/>
              </w:rPr>
            </w:pPr>
            <w:del w:id="12" w:author="Sundklev Monica" w:date="2023-11-29T14:33:00Z">
              <w:r w:rsidRPr="00DC5F54" w:rsidDel="002D0B38">
                <w:rPr>
                  <w:rFonts w:ascii="Arial" w:eastAsia="Times New Roman" w:hAnsi="Arial" w:cs="Times New Roman"/>
                  <w:bCs/>
                  <w:iCs/>
                  <w:snapToGrid w:val="0"/>
                  <w:sz w:val="20"/>
                  <w:szCs w:val="20"/>
                </w:rPr>
                <w:delText>New</w:delText>
              </w:r>
            </w:del>
            <w:r w:rsidRPr="00DC5F54">
              <w:rPr>
                <w:rFonts w:ascii="Arial" w:eastAsia="Times New Roman" w:hAnsi="Arial" w:cs="Times New Roman"/>
                <w:bCs/>
                <w:iCs/>
                <w:snapToGrid w:val="0"/>
                <w:sz w:val="20"/>
                <w:szCs w:val="20"/>
              </w:rPr>
              <w:t xml:space="preserve"> guidance on </w:t>
            </w:r>
            <w:r w:rsidR="005A0E25">
              <w:rPr>
                <w:rFonts w:ascii="Arial" w:eastAsia="Times New Roman" w:hAnsi="Arial" w:cs="Times New Roman"/>
                <w:bCs/>
                <w:iCs/>
                <w:snapToGrid w:val="0"/>
                <w:sz w:val="20"/>
                <w:szCs w:val="20"/>
              </w:rPr>
              <w:t xml:space="preserve">training in the use of standard phraseology in VTS. </w:t>
            </w:r>
          </w:p>
          <w:p w14:paraId="3098E60B" w14:textId="00F76E83" w:rsidR="00DC5F54" w:rsidRPr="00DC5F54" w:rsidRDefault="005A0E25"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Times New Roman"/>
                <w:bCs/>
                <w:iCs/>
                <w:snapToGrid w:val="0"/>
                <w:sz w:val="20"/>
                <w:szCs w:val="20"/>
              </w:rPr>
            </w:pPr>
            <w:r>
              <w:rPr>
                <w:rFonts w:ascii="Arial" w:eastAsia="Times New Roman" w:hAnsi="Arial" w:cs="Times New Roman"/>
                <w:bCs/>
                <w:iCs/>
                <w:snapToGrid w:val="0"/>
                <w:sz w:val="20"/>
                <w:szCs w:val="20"/>
              </w:rPr>
              <w:t>New guidance (</w:t>
            </w:r>
            <w:r w:rsidRPr="004B7CAB">
              <w:rPr>
                <w:rFonts w:ascii="Arial" w:eastAsia="Times New Roman" w:hAnsi="Arial" w:cs="Times New Roman"/>
                <w:bCs/>
                <w:iCs/>
                <w:snapToGrid w:val="0"/>
                <w:sz w:val="20"/>
                <w:szCs w:val="20"/>
                <w:highlight w:val="yellow"/>
              </w:rPr>
              <w:t>proposed</w:t>
            </w:r>
            <w:r>
              <w:rPr>
                <w:rFonts w:ascii="Arial" w:eastAsia="Times New Roman" w:hAnsi="Arial" w:cs="Times New Roman"/>
                <w:bCs/>
                <w:iCs/>
                <w:snapToGrid w:val="0"/>
                <w:sz w:val="20"/>
                <w:szCs w:val="20"/>
              </w:rPr>
              <w:t xml:space="preserve">) on </w:t>
            </w:r>
            <w:r w:rsidRPr="004B7CAB">
              <w:rPr>
                <w:rFonts w:ascii="Arial" w:eastAsia="Times New Roman" w:hAnsi="Arial" w:cs="Times New Roman"/>
                <w:bCs/>
                <w:iCs/>
                <w:snapToGrid w:val="0"/>
                <w:sz w:val="20"/>
                <w:szCs w:val="20"/>
                <w:highlight w:val="yellow"/>
              </w:rPr>
              <w:t xml:space="preserve">the </w:t>
            </w:r>
            <w:r w:rsidR="001A7C39" w:rsidRPr="004B7CAB">
              <w:rPr>
                <w:rFonts w:ascii="Arial" w:eastAsia="Times New Roman" w:hAnsi="Arial" w:cs="Times New Roman"/>
                <w:bCs/>
                <w:iCs/>
                <w:snapToGrid w:val="0"/>
                <w:sz w:val="20"/>
                <w:szCs w:val="20"/>
                <w:highlight w:val="yellow"/>
              </w:rPr>
              <w:t>approach for</w:t>
            </w:r>
            <w:r w:rsidR="001A7C39">
              <w:rPr>
                <w:rFonts w:ascii="Arial" w:eastAsia="Times New Roman" w:hAnsi="Arial" w:cs="Times New Roman"/>
                <w:bCs/>
                <w:iCs/>
                <w:snapToGrid w:val="0"/>
                <w:sz w:val="20"/>
                <w:szCs w:val="20"/>
              </w:rPr>
              <w:t xml:space="preserve">; </w:t>
            </w:r>
            <w:r w:rsidR="00DC5F54" w:rsidRPr="00DC5F54">
              <w:rPr>
                <w:rFonts w:ascii="Arial" w:eastAsia="Times New Roman" w:hAnsi="Arial" w:cs="Times New Roman"/>
                <w:bCs/>
                <w:iCs/>
                <w:snapToGrid w:val="0"/>
                <w:sz w:val="20"/>
                <w:szCs w:val="20"/>
              </w:rPr>
              <w:t>development of</w:t>
            </w:r>
            <w:r w:rsidR="001A7C39">
              <w:rPr>
                <w:rFonts w:ascii="Arial" w:eastAsia="Times New Roman" w:hAnsi="Arial" w:cs="Times New Roman"/>
                <w:bCs/>
                <w:iCs/>
                <w:snapToGrid w:val="0"/>
                <w:sz w:val="20"/>
                <w:szCs w:val="20"/>
              </w:rPr>
              <w:t>;</w:t>
            </w:r>
            <w:r w:rsidR="00DC5F54" w:rsidRPr="00DC5F54">
              <w:rPr>
                <w:rFonts w:ascii="Arial" w:eastAsia="Times New Roman" w:hAnsi="Arial" w:cs="Times New Roman"/>
                <w:bCs/>
                <w:iCs/>
                <w:snapToGrid w:val="0"/>
                <w:sz w:val="20"/>
                <w:szCs w:val="20"/>
              </w:rPr>
              <w:t xml:space="preserve"> or provision of a VTS specific English language assessment. </w:t>
            </w:r>
          </w:p>
        </w:tc>
      </w:tr>
      <w:tr w:rsidR="00DC5F54" w:rsidRPr="00DC5F54" w14:paraId="647E7F45" w14:textId="77777777" w:rsidTr="00F623DF">
        <w:trPr>
          <w:cantSplit/>
          <w:trHeight w:val="402"/>
        </w:trPr>
        <w:tc>
          <w:tcPr>
            <w:tcW w:w="2518" w:type="dxa"/>
          </w:tcPr>
          <w:p w14:paraId="38904EA6" w14:textId="77777777" w:rsidR="00DC5F54" w:rsidRPr="00DC5F54" w:rsidRDefault="00DC5F54" w:rsidP="00DC5F5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ascii="Arial" w:eastAsia="Times New Roman" w:hAnsi="Arial" w:cs="Times New Roman"/>
                <w:b/>
                <w:bCs/>
                <w:iCs/>
                <w:snapToGrid w:val="0"/>
                <w:sz w:val="20"/>
                <w:szCs w:val="20"/>
              </w:rPr>
            </w:pPr>
            <w:r w:rsidRPr="00DC5F54">
              <w:rPr>
                <w:rFonts w:ascii="Arial" w:eastAsia="Times New Roman" w:hAnsi="Arial" w:cs="Times New Roman"/>
                <w:b/>
                <w:bCs/>
                <w:iCs/>
                <w:snapToGrid w:val="0"/>
                <w:sz w:val="20"/>
                <w:szCs w:val="20"/>
              </w:rPr>
              <w:t>Compelling need</w:t>
            </w:r>
          </w:p>
        </w:tc>
        <w:tc>
          <w:tcPr>
            <w:tcW w:w="7088" w:type="dxa"/>
            <w:gridSpan w:val="3"/>
          </w:tcPr>
          <w:p w14:paraId="13261564" w14:textId="18A6A48A" w:rsidR="00DC5F54" w:rsidRDefault="00DC5F54" w:rsidP="00DC5F54">
            <w:pPr>
              <w:spacing w:after="120" w:line="240" w:lineRule="auto"/>
              <w:jc w:val="both"/>
              <w:rPr>
                <w:ins w:id="13" w:author="Jillian Carson-Jackson" w:date="2023-11-29T18:54:00Z"/>
                <w:rFonts w:ascii="Arial" w:eastAsia="Times New Roman" w:hAnsi="Arial" w:cs="Arial"/>
                <w:bCs/>
                <w:iCs/>
                <w:snapToGrid w:val="0"/>
                <w:sz w:val="20"/>
                <w:szCs w:val="20"/>
              </w:rPr>
            </w:pPr>
            <w:r w:rsidRPr="00DC5F54">
              <w:rPr>
                <w:rFonts w:ascii="Arial" w:eastAsia="Times New Roman" w:hAnsi="Arial" w:cs="Arial"/>
                <w:bCs/>
                <w:iCs/>
                <w:snapToGrid w:val="0"/>
                <w:sz w:val="20"/>
                <w:szCs w:val="20"/>
              </w:rPr>
              <w:t xml:space="preserve">Existing IALA documentation provides a level of English language competency to be achieved in some model courses. </w:t>
            </w:r>
            <w:r w:rsidR="004B7CAB">
              <w:rPr>
                <w:rFonts w:ascii="Arial" w:eastAsia="Times New Roman" w:hAnsi="Arial" w:cs="Arial"/>
                <w:bCs/>
                <w:iCs/>
                <w:snapToGrid w:val="0"/>
                <w:sz w:val="20"/>
                <w:szCs w:val="20"/>
              </w:rPr>
              <w:t>C0103-1</w:t>
            </w:r>
            <w:r w:rsidRPr="00DC5F54">
              <w:rPr>
                <w:rFonts w:ascii="Arial" w:eastAsia="Times New Roman" w:hAnsi="Arial" w:cs="Arial"/>
                <w:bCs/>
                <w:iCs/>
                <w:snapToGrid w:val="0"/>
                <w:sz w:val="20"/>
                <w:szCs w:val="20"/>
              </w:rPr>
              <w:t xml:space="preserve"> requires the International English Language Test System (IELTS), level 5 or its equivalent</w:t>
            </w:r>
            <w:r w:rsidRPr="00DC5F54">
              <w:rPr>
                <w:rFonts w:ascii="Arial" w:eastAsia="Times New Roman" w:hAnsi="Arial" w:cs="Arial"/>
                <w:bCs/>
                <w:iCs/>
                <w:strike/>
                <w:snapToGrid w:val="0"/>
                <w:sz w:val="20"/>
                <w:szCs w:val="20"/>
              </w:rPr>
              <w:t>, and</w:t>
            </w:r>
            <w:r w:rsidR="008C2E39" w:rsidRPr="00AE4F52">
              <w:rPr>
                <w:rFonts w:ascii="Arial" w:eastAsia="Times New Roman" w:hAnsi="Arial" w:cs="Arial"/>
                <w:bCs/>
                <w:iCs/>
                <w:strike/>
                <w:snapToGrid w:val="0"/>
                <w:sz w:val="20"/>
                <w:szCs w:val="20"/>
              </w:rPr>
              <w:t xml:space="preserve"> C0103-2 (V-103/2)</w:t>
            </w:r>
            <w:r w:rsidRPr="00DC5F54">
              <w:rPr>
                <w:rFonts w:ascii="Arial" w:eastAsia="Times New Roman" w:hAnsi="Arial" w:cs="Arial"/>
                <w:bCs/>
                <w:iCs/>
                <w:strike/>
                <w:snapToGrid w:val="0"/>
                <w:sz w:val="20"/>
                <w:szCs w:val="20"/>
              </w:rPr>
              <w:t xml:space="preserve"> requires IELTS level 6, or its equivalent</w:t>
            </w:r>
            <w:r w:rsidRPr="00DC5F54">
              <w:rPr>
                <w:rFonts w:ascii="Arial" w:eastAsia="Times New Roman" w:hAnsi="Arial" w:cs="Arial"/>
                <w:bCs/>
                <w:iCs/>
                <w:snapToGrid w:val="0"/>
                <w:sz w:val="20"/>
                <w:szCs w:val="20"/>
              </w:rPr>
              <w:t xml:space="preserve">. These levels were </w:t>
            </w:r>
            <w:r w:rsidR="008C2E39" w:rsidRPr="008C2E39">
              <w:rPr>
                <w:rFonts w:ascii="Arial" w:eastAsia="Times New Roman" w:hAnsi="Arial" w:cs="Arial"/>
                <w:bCs/>
                <w:iCs/>
                <w:snapToGrid w:val="0"/>
                <w:sz w:val="20"/>
                <w:szCs w:val="20"/>
                <w:highlight w:val="yellow"/>
              </w:rPr>
              <w:t>agreed</w:t>
            </w:r>
            <w:r w:rsidRPr="00DC5F54">
              <w:rPr>
                <w:rFonts w:ascii="Arial" w:eastAsia="Times New Roman" w:hAnsi="Arial" w:cs="Arial"/>
                <w:bCs/>
                <w:iCs/>
                <w:snapToGrid w:val="0"/>
                <w:sz w:val="20"/>
                <w:szCs w:val="20"/>
              </w:rPr>
              <w:t xml:space="preserve"> several years ago</w:t>
            </w:r>
            <w:r w:rsidR="008C2E39">
              <w:rPr>
                <w:rFonts w:ascii="Arial" w:eastAsia="Times New Roman" w:hAnsi="Arial" w:cs="Arial"/>
                <w:bCs/>
                <w:iCs/>
                <w:snapToGrid w:val="0"/>
                <w:sz w:val="20"/>
                <w:szCs w:val="20"/>
              </w:rPr>
              <w:t xml:space="preserve"> </w:t>
            </w:r>
            <w:r w:rsidR="008C2E39" w:rsidRPr="008C2E39">
              <w:rPr>
                <w:rFonts w:ascii="Arial" w:eastAsia="Times New Roman" w:hAnsi="Arial" w:cs="Arial"/>
                <w:bCs/>
                <w:iCs/>
                <w:snapToGrid w:val="0"/>
                <w:sz w:val="20"/>
                <w:szCs w:val="20"/>
                <w:highlight w:val="yellow"/>
              </w:rPr>
              <w:t>following significant discussion</w:t>
            </w:r>
            <w:r w:rsidRPr="00DC5F54">
              <w:rPr>
                <w:rFonts w:ascii="Arial" w:eastAsia="Times New Roman" w:hAnsi="Arial" w:cs="Arial"/>
                <w:bCs/>
                <w:iCs/>
                <w:snapToGrid w:val="0"/>
                <w:sz w:val="20"/>
                <w:szCs w:val="20"/>
              </w:rPr>
              <w:t xml:space="preserve">.   </w:t>
            </w:r>
          </w:p>
          <w:p w14:paraId="069C84DE" w14:textId="18D99B9B" w:rsidR="001B6402" w:rsidRPr="00DC5F54" w:rsidDel="002D0B38" w:rsidRDefault="001B6402" w:rsidP="00DC5F54">
            <w:pPr>
              <w:spacing w:after="120" w:line="240" w:lineRule="auto"/>
              <w:jc w:val="both"/>
              <w:rPr>
                <w:del w:id="14" w:author="Sundklev Monica" w:date="2023-11-29T14:33:00Z"/>
                <w:rFonts w:ascii="Arial" w:eastAsia="Times New Roman" w:hAnsi="Arial" w:cs="Arial"/>
                <w:bCs/>
                <w:iCs/>
                <w:snapToGrid w:val="0"/>
                <w:sz w:val="20"/>
                <w:szCs w:val="20"/>
              </w:rPr>
            </w:pPr>
            <w:ins w:id="15" w:author="Jillian Carson-Jackson" w:date="2023-11-29T18:54:00Z">
              <w:r>
                <w:rPr>
                  <w:rFonts w:ascii="Arial" w:eastAsia="Times New Roman" w:hAnsi="Arial" w:cs="Arial"/>
                  <w:bCs/>
                  <w:iCs/>
                  <w:snapToGrid w:val="0"/>
                  <w:sz w:val="20"/>
                  <w:szCs w:val="20"/>
                </w:rPr>
                <w:t>Recent study by Korea Coast Guard highlighted the need to review training and assessment of English Language in VTS</w:t>
              </w:r>
            </w:ins>
          </w:p>
          <w:p w14:paraId="370F6410" w14:textId="69A05B9A" w:rsidR="00DC5F54" w:rsidRPr="00DC5F54" w:rsidRDefault="00DC5F54" w:rsidP="00DC5F54">
            <w:pPr>
              <w:spacing w:after="120" w:line="240" w:lineRule="auto"/>
              <w:jc w:val="both"/>
              <w:rPr>
                <w:rFonts w:ascii="Arial" w:eastAsia="Times New Roman" w:hAnsi="Arial" w:cs="Arial"/>
                <w:bCs/>
                <w:iCs/>
                <w:snapToGrid w:val="0"/>
                <w:sz w:val="20"/>
                <w:szCs w:val="20"/>
              </w:rPr>
            </w:pPr>
            <w:del w:id="16" w:author="Jillian Carson-Jackson" w:date="2023-11-29T18:54:00Z">
              <w:r w:rsidRPr="00DC5F54" w:rsidDel="001B6402">
                <w:rPr>
                  <w:rFonts w:ascii="Arial" w:eastAsia="Times New Roman" w:hAnsi="Arial" w:cs="Arial"/>
                  <w:bCs/>
                  <w:iCs/>
                  <w:snapToGrid w:val="0"/>
                  <w:sz w:val="20"/>
                  <w:szCs w:val="20"/>
                </w:rPr>
                <w:delText xml:space="preserve">A study initiated by the Korean Coast Guard that assessed the English language competence of existing VTS operators requires review throughout the career of the VTSO. The study has made several recommendations and has indicated an interest in working with WG3 on further developments.  </w:delText>
              </w:r>
            </w:del>
          </w:p>
        </w:tc>
      </w:tr>
      <w:tr w:rsidR="00DC5F54" w:rsidRPr="00DC5F54" w14:paraId="76223338" w14:textId="77777777" w:rsidTr="00F623DF">
        <w:trPr>
          <w:cantSplit/>
          <w:trHeight w:val="854"/>
        </w:trPr>
        <w:tc>
          <w:tcPr>
            <w:tcW w:w="2518" w:type="dxa"/>
          </w:tcPr>
          <w:p w14:paraId="63E56284" w14:textId="77777777" w:rsidR="00DC5F54" w:rsidRPr="00DC5F54" w:rsidRDefault="00DC5F54" w:rsidP="00DC5F5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ascii="Arial" w:eastAsia="Times New Roman" w:hAnsi="Arial" w:cs="Times New Roman"/>
                <w:b/>
                <w:bCs/>
                <w:iCs/>
                <w:noProof/>
                <w:snapToGrid w:val="0"/>
                <w:sz w:val="20"/>
                <w:szCs w:val="20"/>
              </w:rPr>
            </w:pPr>
            <w:r w:rsidRPr="00DC5F54">
              <w:rPr>
                <w:rFonts w:ascii="Arial" w:eastAsia="Times New Roman" w:hAnsi="Arial" w:cs="Times New Roman"/>
                <w:b/>
                <w:bCs/>
                <w:iCs/>
                <w:noProof/>
                <w:snapToGrid w:val="0"/>
                <w:sz w:val="20"/>
                <w:szCs w:val="20"/>
              </w:rPr>
              <w:t>Strategic Alignment</w:t>
            </w:r>
          </w:p>
          <w:p w14:paraId="720143BB" w14:textId="77777777" w:rsidR="00DC5F54" w:rsidRPr="00DC5F54" w:rsidRDefault="00DC5F54" w:rsidP="00DC5F5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ascii="Arial" w:eastAsia="Times New Roman" w:hAnsi="Arial" w:cs="Times New Roman"/>
                <w:bCs/>
                <w:i/>
                <w:iCs/>
                <w:snapToGrid w:val="0"/>
                <w:sz w:val="16"/>
                <w:szCs w:val="16"/>
              </w:rPr>
            </w:pPr>
          </w:p>
        </w:tc>
        <w:tc>
          <w:tcPr>
            <w:tcW w:w="7088" w:type="dxa"/>
            <w:gridSpan w:val="3"/>
          </w:tcPr>
          <w:p w14:paraId="35905EB6" w14:textId="77777777" w:rsidR="00DC5F54" w:rsidRP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Times New Roman"/>
                <w:bCs/>
                <w:iCs/>
                <w:snapToGrid w:val="0"/>
                <w:sz w:val="20"/>
                <w:szCs w:val="20"/>
              </w:rPr>
            </w:pPr>
            <w:r w:rsidRPr="00DC5F54">
              <w:rPr>
                <w:rFonts w:ascii="Arial" w:eastAsia="Times New Roman" w:hAnsi="Arial" w:cs="Times New Roman"/>
                <w:bCs/>
                <w:iCs/>
                <w:snapToGrid w:val="0"/>
                <w:sz w:val="20"/>
                <w:szCs w:val="20"/>
              </w:rPr>
              <w:t xml:space="preserve">Goal </w:t>
            </w:r>
          </w:p>
          <w:p w14:paraId="7E8E36AB" w14:textId="77777777" w:rsidR="00DC5F54" w:rsidRP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Times New Roman"/>
                <w:bCs/>
                <w:iCs/>
                <w:snapToGrid w:val="0"/>
                <w:sz w:val="20"/>
                <w:szCs w:val="20"/>
              </w:rPr>
            </w:pPr>
            <w:r w:rsidRPr="00DC5F54">
              <w:rPr>
                <w:rFonts w:ascii="Arial" w:eastAsia="Times New Roman" w:hAnsi="Arial" w:cs="Times New Roman"/>
                <w:bCs/>
                <w:iCs/>
                <w:snapToGrid w:val="0"/>
                <w:sz w:val="20"/>
                <w:szCs w:val="20"/>
              </w:rPr>
              <w:t>G1 – Marine Aids to Navigation are developed and harmonised through international cooperation and the provision of standards.</w:t>
            </w:r>
          </w:p>
          <w:p w14:paraId="30D4340F" w14:textId="77777777" w:rsidR="00DC5F54" w:rsidRP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Times New Roman"/>
                <w:bCs/>
                <w:iCs/>
                <w:snapToGrid w:val="0"/>
                <w:sz w:val="20"/>
                <w:szCs w:val="20"/>
              </w:rPr>
            </w:pPr>
            <w:r w:rsidRPr="00DC5F54">
              <w:rPr>
                <w:rFonts w:ascii="Arial" w:eastAsia="Times New Roman" w:hAnsi="Arial" w:cs="Times New Roman"/>
                <w:bCs/>
                <w:iCs/>
                <w:snapToGrid w:val="0"/>
                <w:sz w:val="20"/>
                <w:szCs w:val="20"/>
              </w:rPr>
              <w:t>Strategy</w:t>
            </w:r>
          </w:p>
          <w:p w14:paraId="57DDF9B1" w14:textId="77777777" w:rsidR="00DC5F54" w:rsidRP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Times New Roman"/>
                <w:bCs/>
                <w:iCs/>
                <w:snapToGrid w:val="0"/>
                <w:sz w:val="20"/>
                <w:szCs w:val="20"/>
              </w:rPr>
            </w:pPr>
            <w:r w:rsidRPr="00DC5F54">
              <w:rPr>
                <w:rFonts w:ascii="Arial" w:eastAsia="Times New Roman" w:hAnsi="Arial" w:cs="Times New Roman"/>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79C0D7C2" w14:textId="77777777" w:rsidR="00DC5F54" w:rsidRP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Times New Roman"/>
                <w:bCs/>
                <w:iCs/>
                <w:snapToGrid w:val="0"/>
                <w:sz w:val="20"/>
                <w:szCs w:val="20"/>
              </w:rPr>
            </w:pPr>
            <w:r w:rsidRPr="00DC5F54">
              <w:rPr>
                <w:rFonts w:ascii="Arial" w:eastAsia="Times New Roman" w:hAnsi="Arial" w:cs="Times New Roman"/>
                <w:bCs/>
                <w:iCs/>
                <w:snapToGrid w:val="0"/>
                <w:sz w:val="20"/>
                <w:szCs w:val="20"/>
              </w:rPr>
              <w:t xml:space="preserve">S6 - Improve and harmonise the delivery of VTS globally and in a manner </w:t>
            </w:r>
            <w:r w:rsidRPr="00DC5F54">
              <w:rPr>
                <w:rFonts w:ascii="Arial" w:eastAsia="Times New Roman" w:hAnsi="Arial" w:cs="Times New Roman"/>
                <w:bCs/>
                <w:iCs/>
                <w:snapToGrid w:val="0"/>
                <w:sz w:val="20"/>
                <w:szCs w:val="20"/>
              </w:rPr>
              <w:lastRenderedPageBreak/>
              <w:t>consistent with international conventions, national legislation and public expectations, to ensure the safety and efficiency of vessel traffic and to protect the environment.</w:t>
            </w:r>
          </w:p>
        </w:tc>
      </w:tr>
      <w:tr w:rsidR="00DC5F54" w:rsidRPr="00DC5F54" w14:paraId="5FDDA089" w14:textId="77777777" w:rsidTr="00F623DF">
        <w:trPr>
          <w:cantSplit/>
          <w:trHeight w:val="615"/>
        </w:trPr>
        <w:tc>
          <w:tcPr>
            <w:tcW w:w="2518" w:type="dxa"/>
          </w:tcPr>
          <w:p w14:paraId="1913F464" w14:textId="77777777" w:rsidR="00DC5F54" w:rsidRPr="00DC5F54" w:rsidRDefault="00DC5F54" w:rsidP="00DC5F5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ascii="Arial" w:eastAsia="Times New Roman" w:hAnsi="Arial" w:cs="Times New Roman"/>
                <w:b/>
                <w:bCs/>
                <w:iCs/>
                <w:snapToGrid w:val="0"/>
                <w:sz w:val="20"/>
                <w:szCs w:val="20"/>
              </w:rPr>
            </w:pPr>
            <w:r w:rsidRPr="00DC5F54">
              <w:rPr>
                <w:rFonts w:ascii="Arial" w:eastAsia="Times New Roman" w:hAnsi="Arial" w:cs="Times New Roman"/>
                <w:b/>
                <w:bCs/>
                <w:iCs/>
                <w:noProof/>
                <w:snapToGrid w:val="0"/>
                <w:sz w:val="20"/>
                <w:szCs w:val="20"/>
              </w:rPr>
              <w:lastRenderedPageBreak/>
              <w:t xml:space="preserve">Scope </w:t>
            </w:r>
            <w:r w:rsidRPr="00DC5F54">
              <w:rPr>
                <w:rFonts w:ascii="Arial" w:eastAsia="Times New Roman" w:hAnsi="Arial" w:cs="Times New Roman"/>
                <w:b/>
                <w:bCs/>
                <w:iCs/>
                <w:snapToGrid w:val="0"/>
                <w:sz w:val="20"/>
                <w:szCs w:val="20"/>
              </w:rPr>
              <w:br/>
            </w:r>
          </w:p>
        </w:tc>
        <w:tc>
          <w:tcPr>
            <w:tcW w:w="7088" w:type="dxa"/>
            <w:gridSpan w:val="3"/>
          </w:tcPr>
          <w:p w14:paraId="2D935C59" w14:textId="77777777" w:rsidR="00DC5F54" w:rsidRP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Times New Roman"/>
                <w:b/>
                <w:bCs/>
                <w:iCs/>
                <w:snapToGrid w:val="0"/>
                <w:sz w:val="20"/>
                <w:szCs w:val="20"/>
              </w:rPr>
            </w:pPr>
            <w:r w:rsidRPr="00DC5F54">
              <w:rPr>
                <w:rFonts w:ascii="Arial" w:eastAsia="Times New Roman" w:hAnsi="Arial" w:cs="Times New Roman"/>
                <w:b/>
                <w:bCs/>
                <w:iCs/>
                <w:snapToGrid w:val="0"/>
                <w:sz w:val="20"/>
                <w:szCs w:val="20"/>
              </w:rPr>
              <w:t>In Scope:</w:t>
            </w:r>
          </w:p>
          <w:p w14:paraId="094A88C5" w14:textId="062B9E1B" w:rsidR="00DC5F54" w:rsidRP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Times New Roman"/>
                <w:bCs/>
                <w:iCs/>
                <w:snapToGrid w:val="0"/>
                <w:sz w:val="20"/>
                <w:szCs w:val="20"/>
              </w:rPr>
            </w:pPr>
            <w:r w:rsidRPr="00DC5F54">
              <w:rPr>
                <w:rFonts w:ascii="Arial" w:eastAsia="Times New Roman" w:hAnsi="Arial" w:cs="Times New Roman"/>
                <w:bCs/>
                <w:iCs/>
                <w:snapToGrid w:val="0"/>
                <w:sz w:val="20"/>
                <w:szCs w:val="20"/>
              </w:rPr>
              <w:t>A presentation (or workshop) of the study put forth by the Korea</w:t>
            </w:r>
            <w:del w:id="17" w:author="Sundklev Monica" w:date="2023-11-29T14:34:00Z">
              <w:r w:rsidRPr="00DC5F54" w:rsidDel="002D0B38">
                <w:rPr>
                  <w:rFonts w:ascii="Arial" w:eastAsia="Times New Roman" w:hAnsi="Arial" w:cs="Times New Roman"/>
                  <w:bCs/>
                  <w:iCs/>
                  <w:snapToGrid w:val="0"/>
                  <w:sz w:val="20"/>
                  <w:szCs w:val="20"/>
                </w:rPr>
                <w:delText>n</w:delText>
              </w:r>
            </w:del>
            <w:r w:rsidRPr="00DC5F54">
              <w:rPr>
                <w:rFonts w:ascii="Arial" w:eastAsia="Times New Roman" w:hAnsi="Arial" w:cs="Times New Roman"/>
                <w:bCs/>
                <w:iCs/>
                <w:snapToGrid w:val="0"/>
                <w:sz w:val="20"/>
                <w:szCs w:val="20"/>
              </w:rPr>
              <w:t xml:space="preserve"> Coast Guard.</w:t>
            </w:r>
          </w:p>
          <w:p w14:paraId="0B6D9728" w14:textId="059F8BF2" w:rsid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ins w:id="18" w:author="Jillian Carson-Jackson" w:date="2023-11-29T18:55:00Z"/>
                <w:rFonts w:ascii="Arial" w:eastAsia="Times New Roman" w:hAnsi="Arial" w:cs="Arial"/>
                <w:snapToGrid w:val="0"/>
                <w:kern w:val="28"/>
                <w:sz w:val="20"/>
                <w:szCs w:val="20"/>
              </w:rPr>
            </w:pPr>
            <w:r w:rsidRPr="00DC5F54">
              <w:rPr>
                <w:rFonts w:ascii="Arial" w:eastAsia="Times New Roman" w:hAnsi="Arial" w:cs="Times New Roman"/>
                <w:bCs/>
                <w:iCs/>
                <w:snapToGrid w:val="0"/>
                <w:sz w:val="20"/>
                <w:szCs w:val="20"/>
              </w:rPr>
              <w:t xml:space="preserve">All proposed documentation and guidance will align with </w:t>
            </w:r>
            <w:r>
              <w:rPr>
                <w:rFonts w:ascii="Arial" w:eastAsia="Times New Roman" w:hAnsi="Arial" w:cs="Times New Roman"/>
                <w:bCs/>
                <w:iCs/>
                <w:snapToGrid w:val="0"/>
                <w:sz w:val="20"/>
                <w:szCs w:val="20"/>
              </w:rPr>
              <w:t xml:space="preserve">IMO SMCP, IALA </w:t>
            </w:r>
            <w:r w:rsidRPr="00DC5F54">
              <w:rPr>
                <w:rFonts w:ascii="Arial" w:eastAsia="Times New Roman" w:hAnsi="Arial" w:cs="Arial"/>
                <w:snapToGrid w:val="0"/>
                <w:kern w:val="28"/>
                <w:sz w:val="20"/>
                <w:szCs w:val="20"/>
              </w:rPr>
              <w:t>G1132 VTS Voice Communications and Phraseology</w:t>
            </w:r>
            <w:r>
              <w:rPr>
                <w:rFonts w:ascii="Arial" w:eastAsia="Times New Roman" w:hAnsi="Arial" w:cs="Arial"/>
                <w:snapToGrid w:val="0"/>
                <w:kern w:val="28"/>
                <w:sz w:val="20"/>
                <w:szCs w:val="20"/>
              </w:rPr>
              <w:t xml:space="preserve"> and with reference to IALA</w:t>
            </w:r>
            <w:r w:rsidRPr="00DC5F54">
              <w:rPr>
                <w:rFonts w:ascii="Arial" w:eastAsia="Times New Roman" w:hAnsi="Arial" w:cs="Arial"/>
                <w:snapToGrid w:val="0"/>
                <w:kern w:val="28"/>
                <w:sz w:val="20"/>
                <w:szCs w:val="20"/>
              </w:rPr>
              <w:t xml:space="preserve"> </w:t>
            </w:r>
            <w:r w:rsidRPr="00DC5F54">
              <w:rPr>
                <w:rFonts w:ascii="Arial" w:eastAsia="Times New Roman" w:hAnsi="Arial" w:cs="Arial"/>
                <w:snapToGrid w:val="0"/>
                <w:kern w:val="28"/>
                <w:sz w:val="20"/>
                <w:szCs w:val="20"/>
                <w:highlight w:val="yellow"/>
              </w:rPr>
              <w:t>G1156 (section 5.1 – Selection Process)</w:t>
            </w:r>
          </w:p>
          <w:p w14:paraId="31D473B8" w14:textId="3D26B3C7" w:rsidR="009362DD" w:rsidRPr="00DC5F54" w:rsidRDefault="009362DD"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Arial"/>
                <w:snapToGrid w:val="0"/>
                <w:kern w:val="28"/>
                <w:sz w:val="20"/>
                <w:szCs w:val="20"/>
              </w:rPr>
            </w:pPr>
            <w:ins w:id="19" w:author="Jillian Carson-Jackson" w:date="2023-11-29T18:55:00Z">
              <w:r>
                <w:rPr>
                  <w:rFonts w:ascii="Arial" w:eastAsia="Times New Roman" w:hAnsi="Arial" w:cs="Arial"/>
                  <w:snapToGrid w:val="0"/>
                  <w:kern w:val="28"/>
                  <w:sz w:val="20"/>
                  <w:szCs w:val="20"/>
                </w:rPr>
                <w:t xml:space="preserve">Additional IALA documents that may require revision include G1017, G1027, G1089 and relevant IALA VTS Model Courses.  </w:t>
              </w:r>
            </w:ins>
          </w:p>
          <w:p w14:paraId="604219B6" w14:textId="70D3B317" w:rsid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Arial"/>
                <w:snapToGrid w:val="0"/>
                <w:kern w:val="28"/>
                <w:sz w:val="20"/>
                <w:szCs w:val="20"/>
              </w:rPr>
            </w:pPr>
            <w:r w:rsidRPr="00DC5F54">
              <w:rPr>
                <w:rFonts w:ascii="Arial" w:eastAsia="Times New Roman" w:hAnsi="Arial" w:cs="Arial"/>
                <w:snapToGrid w:val="0"/>
                <w:kern w:val="28"/>
                <w:sz w:val="20"/>
                <w:szCs w:val="20"/>
              </w:rPr>
              <w:t xml:space="preserve">Within the guidance, develop </w:t>
            </w:r>
            <w:del w:id="20" w:author="Jillian Carson-Jackson" w:date="2023-11-29T18:56:00Z">
              <w:r w:rsidRPr="00DC5F54" w:rsidDel="009362DD">
                <w:rPr>
                  <w:rFonts w:ascii="Arial" w:eastAsia="Times New Roman" w:hAnsi="Arial" w:cs="Arial"/>
                  <w:snapToGrid w:val="0"/>
                  <w:kern w:val="28"/>
                  <w:sz w:val="20"/>
                  <w:szCs w:val="20"/>
                </w:rPr>
                <w:delText>a generic</w:delText>
              </w:r>
            </w:del>
            <w:ins w:id="21" w:author="Jillian Carson-Jackson" w:date="2023-11-29T18:56:00Z">
              <w:r w:rsidR="009362DD">
                <w:rPr>
                  <w:rFonts w:ascii="Arial" w:eastAsia="Times New Roman" w:hAnsi="Arial" w:cs="Arial"/>
                  <w:snapToGrid w:val="0"/>
                  <w:kern w:val="28"/>
                  <w:sz w:val="20"/>
                  <w:szCs w:val="20"/>
                </w:rPr>
                <w:t>an</w:t>
              </w:r>
            </w:ins>
            <w:r w:rsidRPr="00DC5F54">
              <w:rPr>
                <w:rFonts w:ascii="Arial" w:eastAsia="Times New Roman" w:hAnsi="Arial" w:cs="Arial"/>
                <w:snapToGrid w:val="0"/>
                <w:kern w:val="28"/>
                <w:sz w:val="20"/>
                <w:szCs w:val="20"/>
              </w:rPr>
              <w:t xml:space="preserve"> approach to language proficiency and standard communication phrases </w:t>
            </w:r>
            <w:r>
              <w:rPr>
                <w:rFonts w:ascii="Arial" w:eastAsia="Times New Roman" w:hAnsi="Arial" w:cs="Arial"/>
                <w:snapToGrid w:val="0"/>
                <w:kern w:val="28"/>
                <w:sz w:val="20"/>
                <w:szCs w:val="20"/>
              </w:rPr>
              <w:t xml:space="preserve">which is expected to include: </w:t>
            </w:r>
          </w:p>
          <w:p w14:paraId="1ED24A9A" w14:textId="5303EEAE" w:rsidR="00DC5F54" w:rsidRPr="00DC5F54" w:rsidRDefault="00DC5F54" w:rsidP="00DC5F54">
            <w:pPr>
              <w:pStyle w:val="ListParagraph"/>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Arial"/>
                <w:snapToGrid w:val="0"/>
                <w:kern w:val="28"/>
                <w:sz w:val="20"/>
                <w:szCs w:val="20"/>
                <w:highlight w:val="yellow"/>
              </w:rPr>
            </w:pPr>
            <w:r w:rsidRPr="00DC5F54">
              <w:rPr>
                <w:rFonts w:ascii="Arial" w:eastAsia="Times New Roman" w:hAnsi="Arial" w:cs="Arial"/>
                <w:snapToGrid w:val="0"/>
                <w:kern w:val="28"/>
                <w:sz w:val="20"/>
                <w:szCs w:val="20"/>
                <w:highlight w:val="yellow"/>
              </w:rPr>
              <w:t xml:space="preserve">Training </w:t>
            </w:r>
          </w:p>
          <w:p w14:paraId="064C85BE" w14:textId="58E858DC" w:rsidR="00DC5F54" w:rsidRPr="00DC5F54" w:rsidRDefault="00DC5F54" w:rsidP="00DC5F54">
            <w:pPr>
              <w:pStyle w:val="ListParagraph"/>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Arial"/>
                <w:snapToGrid w:val="0"/>
                <w:kern w:val="28"/>
                <w:sz w:val="20"/>
                <w:szCs w:val="20"/>
                <w:highlight w:val="yellow"/>
              </w:rPr>
            </w:pPr>
            <w:r w:rsidRPr="00DC5F54">
              <w:rPr>
                <w:rFonts w:ascii="Arial" w:eastAsia="Times New Roman" w:hAnsi="Arial" w:cs="Arial"/>
                <w:snapToGrid w:val="0"/>
                <w:kern w:val="28"/>
                <w:sz w:val="20"/>
                <w:szCs w:val="20"/>
                <w:highlight w:val="yellow"/>
              </w:rPr>
              <w:t>Assessment</w:t>
            </w:r>
            <w:del w:id="22" w:author="Sundklev Monica" w:date="2023-11-29T14:45:00Z">
              <w:r w:rsidRPr="00DC5F54" w:rsidDel="003B6744">
                <w:rPr>
                  <w:rFonts w:ascii="Arial" w:eastAsia="Times New Roman" w:hAnsi="Arial" w:cs="Arial"/>
                  <w:snapToGrid w:val="0"/>
                  <w:kern w:val="28"/>
                  <w:sz w:val="20"/>
                  <w:szCs w:val="20"/>
                  <w:highlight w:val="yellow"/>
                </w:rPr>
                <w:delText>.</w:delText>
              </w:r>
            </w:del>
            <w:r w:rsidRPr="00DC5F54">
              <w:rPr>
                <w:rFonts w:ascii="Arial" w:eastAsia="Times New Roman" w:hAnsi="Arial" w:cs="Arial"/>
                <w:snapToGrid w:val="0"/>
                <w:kern w:val="28"/>
                <w:sz w:val="20"/>
                <w:szCs w:val="20"/>
                <w:highlight w:val="yellow"/>
              </w:rPr>
              <w:t xml:space="preserve"> </w:t>
            </w:r>
          </w:p>
          <w:p w14:paraId="0CEA0E9D" w14:textId="77777777" w:rsidR="00DC5F54" w:rsidRPr="00051482" w:rsidRDefault="00DC5F54" w:rsidP="00DC5F54">
            <w:pPr>
              <w:pStyle w:val="ListParagraph"/>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ins w:id="23" w:author="Jillian Carson-Jackson" w:date="2023-11-29T18:57:00Z"/>
                <w:rFonts w:ascii="Arial" w:eastAsia="Times New Roman" w:hAnsi="Arial" w:cs="Times New Roman"/>
                <w:bCs/>
                <w:iCs/>
                <w:snapToGrid w:val="0"/>
                <w:sz w:val="20"/>
                <w:szCs w:val="20"/>
                <w:highlight w:val="yellow"/>
              </w:rPr>
            </w:pPr>
            <w:r w:rsidRPr="00DC5F54">
              <w:rPr>
                <w:rFonts w:ascii="Arial" w:eastAsia="Times New Roman" w:hAnsi="Arial" w:cs="Arial"/>
                <w:snapToGrid w:val="0"/>
                <w:kern w:val="28"/>
                <w:sz w:val="20"/>
                <w:szCs w:val="20"/>
                <w:highlight w:val="yellow"/>
              </w:rPr>
              <w:t>Other documentation as may be appropriate</w:t>
            </w:r>
          </w:p>
          <w:p w14:paraId="549128F8" w14:textId="05390B62" w:rsidR="007D29A1" w:rsidRPr="00051482" w:rsidRDefault="007D29A1" w:rsidP="000514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Times New Roman"/>
                <w:bCs/>
                <w:iCs/>
                <w:snapToGrid w:val="0"/>
                <w:sz w:val="20"/>
                <w:szCs w:val="20"/>
                <w:highlight w:val="yellow"/>
              </w:rPr>
            </w:pPr>
            <w:ins w:id="24" w:author="Jillian Carson-Jackson" w:date="2023-11-29T18:58:00Z">
              <w:r>
                <w:rPr>
                  <w:rFonts w:ascii="Arial" w:eastAsia="Times New Roman" w:hAnsi="Arial" w:cs="Times New Roman"/>
                  <w:bCs/>
                  <w:iCs/>
                  <w:snapToGrid w:val="0"/>
                  <w:sz w:val="20"/>
                  <w:szCs w:val="20"/>
                  <w:highlight w:val="yellow"/>
                </w:rPr>
                <w:t xml:space="preserve">Examples of assessments (test questions) and best practices </w:t>
              </w:r>
              <w:r w:rsidR="00051482">
                <w:rPr>
                  <w:rFonts w:ascii="Arial" w:eastAsia="Times New Roman" w:hAnsi="Arial" w:cs="Times New Roman"/>
                  <w:bCs/>
                  <w:iCs/>
                  <w:snapToGrid w:val="0"/>
                  <w:sz w:val="20"/>
                  <w:szCs w:val="20"/>
                  <w:highlight w:val="yellow"/>
                </w:rPr>
                <w:t>will be discussed for inclusion as an annex in the guidanc</w:t>
              </w:r>
            </w:ins>
            <w:ins w:id="25" w:author="Jillian Carson-Jackson" w:date="2023-11-29T18:59:00Z">
              <w:r w:rsidR="00051482">
                <w:rPr>
                  <w:rFonts w:ascii="Arial" w:eastAsia="Times New Roman" w:hAnsi="Arial" w:cs="Times New Roman"/>
                  <w:bCs/>
                  <w:iCs/>
                  <w:snapToGrid w:val="0"/>
                  <w:sz w:val="20"/>
                  <w:szCs w:val="20"/>
                  <w:highlight w:val="yellow"/>
                </w:rPr>
                <w:t xml:space="preserve">e.   </w:t>
              </w:r>
            </w:ins>
          </w:p>
        </w:tc>
      </w:tr>
      <w:tr w:rsidR="00DC5F54" w:rsidRPr="00DC5F54" w14:paraId="17E1C7ED" w14:textId="77777777" w:rsidTr="00F623DF">
        <w:trPr>
          <w:cantSplit/>
          <w:trHeight w:val="1399"/>
        </w:trPr>
        <w:tc>
          <w:tcPr>
            <w:tcW w:w="2518" w:type="dxa"/>
          </w:tcPr>
          <w:p w14:paraId="54649DEE" w14:textId="77777777" w:rsidR="00DC5F54" w:rsidRPr="00DC5F54" w:rsidRDefault="00DC5F54" w:rsidP="00DC5F5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ascii="Arial" w:eastAsia="Times New Roman" w:hAnsi="Arial" w:cs="Times New Roman"/>
                <w:bCs/>
                <w:iCs/>
                <w:snapToGrid w:val="0"/>
                <w:sz w:val="20"/>
                <w:szCs w:val="20"/>
              </w:rPr>
            </w:pPr>
            <w:r w:rsidRPr="00DC5F54">
              <w:rPr>
                <w:rFonts w:ascii="Arial" w:eastAsia="Times New Roman" w:hAnsi="Arial" w:cs="Times New Roman"/>
                <w:b/>
                <w:bCs/>
                <w:iCs/>
                <w:snapToGrid w:val="0"/>
                <w:sz w:val="20"/>
                <w:szCs w:val="20"/>
              </w:rPr>
              <w:t>Brief and concise description of the work to be undertaken and programme mile</w:t>
            </w:r>
            <w:r w:rsidRPr="00DC5F54">
              <w:rPr>
                <w:rFonts w:ascii="Arial" w:eastAsia="Times New Roman" w:hAnsi="Arial" w:cs="Times New Roman"/>
                <w:b/>
                <w:bCs/>
                <w:iCs/>
                <w:snapToGrid w:val="0"/>
                <w:sz w:val="20"/>
                <w:szCs w:val="20"/>
              </w:rPr>
              <w:softHyphen/>
              <w:t>stones</w:t>
            </w:r>
          </w:p>
        </w:tc>
        <w:tc>
          <w:tcPr>
            <w:tcW w:w="7088" w:type="dxa"/>
            <w:gridSpan w:val="3"/>
          </w:tcPr>
          <w:p w14:paraId="330B9E76" w14:textId="43058DD9" w:rsidR="00DC5F54" w:rsidRP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Times New Roman"/>
                <w:bCs/>
                <w:iCs/>
                <w:snapToGrid w:val="0"/>
                <w:sz w:val="20"/>
                <w:szCs w:val="20"/>
              </w:rPr>
            </w:pPr>
            <w:r w:rsidRPr="00DC5F54">
              <w:rPr>
                <w:rFonts w:ascii="Arial" w:eastAsia="Times New Roman" w:hAnsi="Arial" w:cs="Times New Roman"/>
                <w:bCs/>
                <w:iCs/>
                <w:snapToGrid w:val="0"/>
                <w:sz w:val="20"/>
                <w:szCs w:val="20"/>
              </w:rPr>
              <w:t xml:space="preserve">Revision of existing IALA Guidance on use of English Language </w:t>
            </w:r>
          </w:p>
          <w:p w14:paraId="5FCAD707" w14:textId="5FADBB63" w:rsid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Times New Roman"/>
                <w:bCs/>
                <w:iCs/>
                <w:snapToGrid w:val="0"/>
                <w:sz w:val="20"/>
                <w:szCs w:val="20"/>
              </w:rPr>
            </w:pPr>
            <w:r>
              <w:rPr>
                <w:rFonts w:ascii="Arial" w:eastAsia="Times New Roman" w:hAnsi="Arial" w:cs="Times New Roman"/>
                <w:bCs/>
                <w:iCs/>
                <w:snapToGrid w:val="0"/>
                <w:sz w:val="20"/>
                <w:szCs w:val="20"/>
              </w:rPr>
              <w:t>Revision of existing or preparation</w:t>
            </w:r>
            <w:r w:rsidRPr="00DC5F54">
              <w:rPr>
                <w:rFonts w:ascii="Arial" w:eastAsia="Times New Roman" w:hAnsi="Arial" w:cs="Times New Roman"/>
                <w:bCs/>
                <w:iCs/>
                <w:snapToGrid w:val="0"/>
                <w:sz w:val="20"/>
                <w:szCs w:val="20"/>
              </w:rPr>
              <w:t xml:space="preserve"> of a new IALA guideline</w:t>
            </w:r>
            <w:r>
              <w:rPr>
                <w:rFonts w:ascii="Arial" w:eastAsia="Times New Roman" w:hAnsi="Arial" w:cs="Times New Roman"/>
                <w:bCs/>
                <w:iCs/>
                <w:snapToGrid w:val="0"/>
                <w:sz w:val="20"/>
                <w:szCs w:val="20"/>
              </w:rPr>
              <w:t xml:space="preserve"> with a focus on the teaching and assessing of English in VTS</w:t>
            </w:r>
            <w:r w:rsidR="007B0C71">
              <w:rPr>
                <w:rFonts w:ascii="Arial" w:eastAsia="Times New Roman" w:hAnsi="Arial" w:cs="Times New Roman"/>
                <w:bCs/>
                <w:iCs/>
                <w:snapToGrid w:val="0"/>
                <w:sz w:val="20"/>
                <w:szCs w:val="20"/>
              </w:rPr>
              <w:t>.</w:t>
            </w:r>
          </w:p>
          <w:p w14:paraId="03A8104C" w14:textId="77777777" w:rsidR="00DC5F54" w:rsidRP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Times New Roman"/>
                <w:bCs/>
                <w:iCs/>
                <w:snapToGrid w:val="0"/>
                <w:sz w:val="20"/>
                <w:szCs w:val="20"/>
              </w:rPr>
            </w:pPr>
            <w:r w:rsidRPr="00DC5F54">
              <w:rPr>
                <w:rFonts w:ascii="Arial" w:eastAsia="Times New Roman" w:hAnsi="Arial" w:cs="Times New Roman"/>
                <w:bCs/>
                <w:iCs/>
                <w:snapToGrid w:val="0"/>
                <w:sz w:val="20"/>
                <w:szCs w:val="20"/>
              </w:rPr>
              <w:t>Key milestones include:</w:t>
            </w:r>
          </w:p>
          <w:p w14:paraId="6185E489" w14:textId="77777777" w:rsidR="00DC5F54" w:rsidRPr="00DC5F54" w:rsidRDefault="00DC5F54" w:rsidP="00DC5F54">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357" w:hanging="357"/>
              <w:jc w:val="both"/>
              <w:rPr>
                <w:rFonts w:ascii="Arial" w:eastAsia="Times New Roman" w:hAnsi="Arial" w:cs="Times New Roman"/>
                <w:bCs/>
                <w:iCs/>
                <w:snapToGrid w:val="0"/>
                <w:sz w:val="20"/>
                <w:szCs w:val="20"/>
              </w:rPr>
            </w:pPr>
            <w:r w:rsidRPr="00DC5F54" w:rsidDel="00051C30">
              <w:rPr>
                <w:rFonts w:ascii="Arial" w:eastAsia="Times New Roman" w:hAnsi="Arial" w:cs="Times New Roman"/>
                <w:bCs/>
                <w:iCs/>
                <w:snapToGrid w:val="0"/>
                <w:sz w:val="20"/>
                <w:szCs w:val="20"/>
              </w:rPr>
              <w:t xml:space="preserve"> </w:t>
            </w:r>
            <w:r w:rsidRPr="00DC5F54">
              <w:rPr>
                <w:rFonts w:ascii="Arial" w:eastAsia="Times New Roman" w:hAnsi="Arial" w:cs="Times New Roman"/>
                <w:bCs/>
                <w:iCs/>
                <w:snapToGrid w:val="0"/>
                <w:sz w:val="20"/>
                <w:szCs w:val="20"/>
              </w:rPr>
              <w:t xml:space="preserve">(VTS 54) --Scope Task and workshop on VTS specific English language assessments (if available)   </w:t>
            </w:r>
          </w:p>
          <w:p w14:paraId="689D4D0F" w14:textId="77777777" w:rsidR="00DC5F54" w:rsidRPr="00DC5F54" w:rsidRDefault="00DC5F54" w:rsidP="00DC5F54">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357" w:hanging="357"/>
              <w:jc w:val="both"/>
              <w:rPr>
                <w:rFonts w:ascii="Arial" w:eastAsia="Times New Roman" w:hAnsi="Arial" w:cs="Times New Roman"/>
                <w:bCs/>
                <w:iCs/>
                <w:snapToGrid w:val="0"/>
                <w:sz w:val="20"/>
                <w:szCs w:val="20"/>
              </w:rPr>
            </w:pPr>
            <w:r w:rsidRPr="00DC5F54" w:rsidDel="00051C30">
              <w:rPr>
                <w:rFonts w:ascii="Arial" w:eastAsia="Times New Roman" w:hAnsi="Arial" w:cs="Times New Roman"/>
                <w:bCs/>
                <w:iCs/>
                <w:snapToGrid w:val="0"/>
                <w:sz w:val="20"/>
                <w:szCs w:val="20"/>
              </w:rPr>
              <w:t xml:space="preserve"> </w:t>
            </w:r>
            <w:r w:rsidRPr="00DC5F54">
              <w:rPr>
                <w:rFonts w:ascii="Arial" w:eastAsia="Times New Roman" w:hAnsi="Arial" w:cs="Times New Roman"/>
                <w:bCs/>
                <w:iCs/>
                <w:snapToGrid w:val="0"/>
                <w:sz w:val="20"/>
                <w:szCs w:val="20"/>
              </w:rPr>
              <w:t xml:space="preserve">(VTS 55) -- Draft documents prepared </w:t>
            </w:r>
          </w:p>
          <w:p w14:paraId="75A22ADD" w14:textId="77777777" w:rsidR="00DC5F54" w:rsidRPr="00DC5F54" w:rsidRDefault="00DC5F54" w:rsidP="00DC5F54">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357" w:hanging="357"/>
              <w:jc w:val="both"/>
              <w:rPr>
                <w:rFonts w:ascii="Arial" w:eastAsia="Times New Roman" w:hAnsi="Arial" w:cs="Times New Roman"/>
                <w:bCs/>
                <w:iCs/>
                <w:snapToGrid w:val="0"/>
                <w:sz w:val="20"/>
                <w:szCs w:val="20"/>
              </w:rPr>
            </w:pPr>
            <w:r w:rsidRPr="00DC5F54" w:rsidDel="00051C30">
              <w:rPr>
                <w:rFonts w:ascii="Arial" w:eastAsia="Times New Roman" w:hAnsi="Arial" w:cs="Times New Roman"/>
                <w:bCs/>
                <w:iCs/>
                <w:snapToGrid w:val="0"/>
                <w:sz w:val="20"/>
                <w:szCs w:val="20"/>
              </w:rPr>
              <w:t xml:space="preserve"> </w:t>
            </w:r>
            <w:r w:rsidRPr="00DC5F54">
              <w:rPr>
                <w:rFonts w:ascii="Arial" w:eastAsia="Times New Roman" w:hAnsi="Arial" w:cs="Times New Roman"/>
                <w:bCs/>
                <w:iCs/>
                <w:snapToGrid w:val="0"/>
                <w:sz w:val="20"/>
                <w:szCs w:val="20"/>
              </w:rPr>
              <w:t>(VTS 56) – Improve Draft documents</w:t>
            </w:r>
          </w:p>
          <w:p w14:paraId="69534822" w14:textId="5CDDF5AE" w:rsidR="00DC5F54" w:rsidRDefault="00DC5F54" w:rsidP="00DC5F54">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357" w:hanging="357"/>
              <w:jc w:val="both"/>
              <w:rPr>
                <w:rFonts w:ascii="Arial" w:eastAsia="Times New Roman" w:hAnsi="Arial" w:cs="Times New Roman"/>
                <w:bCs/>
                <w:iCs/>
                <w:snapToGrid w:val="0"/>
                <w:sz w:val="20"/>
                <w:szCs w:val="20"/>
              </w:rPr>
            </w:pPr>
            <w:r w:rsidRPr="00DC5F54" w:rsidDel="00051C30">
              <w:rPr>
                <w:rFonts w:ascii="Arial" w:eastAsia="Times New Roman" w:hAnsi="Arial" w:cs="Times New Roman"/>
                <w:bCs/>
                <w:iCs/>
                <w:snapToGrid w:val="0"/>
                <w:sz w:val="20"/>
                <w:szCs w:val="20"/>
              </w:rPr>
              <w:t xml:space="preserve"> </w:t>
            </w:r>
            <w:r w:rsidRPr="00DC5F54">
              <w:rPr>
                <w:rFonts w:ascii="Arial" w:eastAsia="Times New Roman" w:hAnsi="Arial" w:cs="Times New Roman"/>
                <w:bCs/>
                <w:iCs/>
                <w:snapToGrid w:val="0"/>
                <w:sz w:val="20"/>
                <w:szCs w:val="20"/>
              </w:rPr>
              <w:t>(VTS57) -- Improve Draft documents</w:t>
            </w:r>
          </w:p>
          <w:p w14:paraId="7D87579F" w14:textId="77777777" w:rsidR="005E01D4" w:rsidRPr="00DC5F54" w:rsidRDefault="005E01D4" w:rsidP="005E01D4">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357" w:hanging="357"/>
              <w:jc w:val="both"/>
              <w:rPr>
                <w:ins w:id="26" w:author="Monica Sundklev" w:date="2023-11-27T14:42:00Z"/>
                <w:rFonts w:ascii="Arial" w:eastAsia="Times New Roman" w:hAnsi="Arial" w:cs="Times New Roman"/>
                <w:bCs/>
                <w:iCs/>
                <w:snapToGrid w:val="0"/>
                <w:sz w:val="20"/>
                <w:szCs w:val="20"/>
              </w:rPr>
            </w:pPr>
            <w:ins w:id="27" w:author="Monica Sundklev" w:date="2023-11-27T14:42:00Z">
              <w:r>
                <w:rPr>
                  <w:rFonts w:ascii="Arial" w:eastAsia="Times New Roman" w:hAnsi="Arial" w:cs="Times New Roman"/>
                  <w:bCs/>
                  <w:iCs/>
                  <w:snapToGrid w:val="0"/>
                  <w:sz w:val="20"/>
                  <w:szCs w:val="20"/>
                </w:rPr>
                <w:t xml:space="preserve">Planned revision of IMO SMCP </w:t>
              </w:r>
            </w:ins>
          </w:p>
          <w:p w14:paraId="3B033743" w14:textId="4C395962" w:rsidR="00DC5F54" w:rsidRPr="00DC5F54" w:rsidRDefault="005E01D4" w:rsidP="005E01D4">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357" w:hanging="357"/>
              <w:jc w:val="both"/>
              <w:rPr>
                <w:rFonts w:ascii="Arial" w:eastAsia="Times New Roman" w:hAnsi="Arial" w:cs="Times New Roman"/>
                <w:bCs/>
                <w:iCs/>
                <w:snapToGrid w:val="0"/>
                <w:sz w:val="20"/>
                <w:szCs w:val="20"/>
              </w:rPr>
            </w:pPr>
            <w:ins w:id="28" w:author="Monica Sundklev" w:date="2023-11-27T14:42:00Z">
              <w:r w:rsidRPr="00DC5F54">
                <w:rPr>
                  <w:rFonts w:ascii="Arial" w:eastAsia="Times New Roman" w:hAnsi="Arial" w:cs="Times New Roman"/>
                  <w:bCs/>
                  <w:iCs/>
                  <w:snapToGrid w:val="0"/>
                  <w:sz w:val="20"/>
                  <w:szCs w:val="20"/>
                </w:rPr>
                <w:t xml:space="preserve"> </w:t>
              </w:r>
            </w:ins>
            <w:r w:rsidR="00DC5F54" w:rsidRPr="00DC5F54">
              <w:rPr>
                <w:rFonts w:ascii="Arial" w:eastAsia="Times New Roman" w:hAnsi="Arial" w:cs="Times New Roman"/>
                <w:bCs/>
                <w:iCs/>
                <w:snapToGrid w:val="0"/>
                <w:sz w:val="20"/>
                <w:szCs w:val="20"/>
              </w:rPr>
              <w:t>(VTS 58) -- Draft guidance reviewed by VTS Committee and forwarded to Council for approval.</w:t>
            </w:r>
          </w:p>
          <w:p w14:paraId="056BE94C" w14:textId="77777777" w:rsidR="00DC5F54" w:rsidRP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357"/>
              <w:contextualSpacing/>
              <w:jc w:val="both"/>
              <w:rPr>
                <w:rFonts w:ascii="Arial" w:eastAsia="Times New Roman" w:hAnsi="Arial" w:cs="Times New Roman"/>
                <w:bCs/>
                <w:iCs/>
                <w:snapToGrid w:val="0"/>
                <w:sz w:val="20"/>
                <w:szCs w:val="20"/>
              </w:rPr>
            </w:pPr>
            <w:r w:rsidRPr="00DC5F54">
              <w:rPr>
                <w:rFonts w:ascii="Arial" w:eastAsia="Times New Roman" w:hAnsi="Arial" w:cs="Times New Roman"/>
                <w:bCs/>
                <w:iCs/>
                <w:snapToGrid w:val="0"/>
                <w:sz w:val="20"/>
                <w:szCs w:val="20"/>
              </w:rPr>
              <w:t>*Additional time will be needed if test materials are to be developed</w:t>
            </w:r>
          </w:p>
        </w:tc>
      </w:tr>
      <w:tr w:rsidR="00DC5F54" w:rsidRPr="00DC5F54" w14:paraId="1FECDECD" w14:textId="77777777" w:rsidTr="00F623DF">
        <w:trPr>
          <w:cantSplit/>
          <w:trHeight w:val="659"/>
        </w:trPr>
        <w:tc>
          <w:tcPr>
            <w:tcW w:w="2518" w:type="dxa"/>
          </w:tcPr>
          <w:p w14:paraId="4BBF953B" w14:textId="77777777" w:rsidR="00DC5F54" w:rsidRPr="00DC5F54" w:rsidRDefault="00DC5F54" w:rsidP="00DC5F5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ascii="Arial" w:eastAsia="Times New Roman" w:hAnsi="Arial" w:cs="Times New Roman"/>
                <w:b/>
                <w:bCs/>
                <w:iCs/>
                <w:snapToGrid w:val="0"/>
                <w:sz w:val="20"/>
                <w:szCs w:val="20"/>
              </w:rPr>
            </w:pPr>
            <w:r w:rsidRPr="00DC5F54">
              <w:rPr>
                <w:rFonts w:ascii="Arial" w:eastAsia="Times New Roman" w:hAnsi="Arial" w:cs="Times New Roman"/>
                <w:b/>
                <w:bCs/>
                <w:iCs/>
                <w:snapToGrid w:val="0"/>
                <w:sz w:val="20"/>
                <w:szCs w:val="20"/>
              </w:rPr>
              <w:t>Expected numbers of sessions for completion</w:t>
            </w:r>
          </w:p>
        </w:tc>
        <w:tc>
          <w:tcPr>
            <w:tcW w:w="7088" w:type="dxa"/>
            <w:gridSpan w:val="3"/>
          </w:tcPr>
          <w:p w14:paraId="0FCCD2E0" w14:textId="77777777" w:rsidR="00DC5F54" w:rsidRPr="00DC5F54" w:rsidRDefault="00DC5F54" w:rsidP="00DC5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Times New Roman"/>
                <w:bCs/>
                <w:i/>
                <w:iCs/>
                <w:sz w:val="20"/>
                <w:szCs w:val="24"/>
                <w:lang w:val="en-CA"/>
              </w:rPr>
            </w:pPr>
            <w:r w:rsidRPr="00DC5F54">
              <w:rPr>
                <w:rFonts w:ascii="Arial" w:eastAsia="Times New Roman" w:hAnsi="Arial" w:cs="Times New Roman"/>
                <w:bCs/>
                <w:i/>
                <w:iCs/>
                <w:sz w:val="20"/>
                <w:szCs w:val="24"/>
                <w:lang w:val="en-CA"/>
              </w:rPr>
              <w:t>Session number:</w:t>
            </w:r>
          </w:p>
          <w:p w14:paraId="3FC29811" w14:textId="77777777" w:rsidR="00DC5F54" w:rsidRPr="00DC5F54" w:rsidRDefault="00DC5F54" w:rsidP="00DC5F54">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line="240" w:lineRule="auto"/>
              <w:ind w:left="244"/>
              <w:jc w:val="both"/>
              <w:rPr>
                <w:rFonts w:ascii="Arial" w:eastAsia="Times New Roman" w:hAnsi="Arial" w:cs="Times New Roman"/>
                <w:bCs/>
                <w:i/>
                <w:iCs/>
                <w:sz w:val="20"/>
                <w:szCs w:val="24"/>
                <w:lang w:val="en-CA"/>
              </w:rPr>
            </w:pPr>
            <w:r w:rsidRPr="00DC5F54">
              <w:rPr>
                <w:rFonts w:ascii="Arial" w:eastAsia="Times New Roman" w:hAnsi="Arial" w:cs="Times New Roman"/>
                <w:bCs/>
                <w:i/>
                <w:iCs/>
                <w:noProof/>
                <w:szCs w:val="24"/>
                <w:lang w:val="sv-SE" w:eastAsia="sv-SE"/>
              </w:rPr>
              <mc:AlternateContent>
                <mc:Choice Requires="wps">
                  <w:drawing>
                    <wp:anchor distT="0" distB="0" distL="114300" distR="114300" simplePos="0" relativeHeight="251664384" behindDoc="0" locked="0" layoutInCell="1" allowOverlap="1" wp14:anchorId="5660C209" wp14:editId="5900B008">
                      <wp:simplePos x="0" y="0"/>
                      <wp:positionH relativeFrom="column">
                        <wp:posOffset>645160</wp:posOffset>
                      </wp:positionH>
                      <wp:positionV relativeFrom="paragraph">
                        <wp:posOffset>168910</wp:posOffset>
                      </wp:positionV>
                      <wp:extent cx="274320" cy="274320"/>
                      <wp:effectExtent l="0" t="0" r="11430" b="11430"/>
                      <wp:wrapNone/>
                      <wp:docPr id="646275461"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4733B88" w14:textId="77777777" w:rsidR="00DC5F54" w:rsidRDefault="00DC5F54" w:rsidP="00DC5F54">
                                  <w:pPr>
                                    <w:rPr>
                                      <w:lang w:val="nl-NL"/>
                                    </w:rPr>
                                  </w:pPr>
                                  <w:r>
                                    <w:rPr>
                                      <w:lang w:val="nl-NL"/>
                                    </w:rPr>
                                    <w:t>X</w:t>
                                  </w:r>
                                </w:p>
                                <w:p w14:paraId="13BFA5FA" w14:textId="77777777" w:rsidR="00DC5F54" w:rsidRDefault="00DC5F54" w:rsidP="00DC5F54">
                                  <w:pPr>
                                    <w:rPr>
                                      <w:lang w:val="nl-NL"/>
                                    </w:rPr>
                                  </w:pPr>
                                </w:p>
                              </w:txbxContent>
                            </wps:txbx>
                            <wps:bodyPr rot="0" vert="horz" wrap="square" lIns="91440" tIns="45720" rIns="91440" bIns="45720" anchor="t" anchorCtr="0" upright="1">
                              <a:noAutofit/>
                            </wps:bodyPr>
                          </wps:wsp>
                        </a:graphicData>
                      </a:graphic>
                    </wp:anchor>
                  </w:drawing>
                </mc:Choice>
                <mc:Fallback>
                  <w:pict>
                    <v:rect w14:anchorId="5660C209" id="矩形 388" o:spid="_x0000_s1026" style="position:absolute;left:0;text-align:left;margin-left:50.8pt;margin-top:13.3pt;width:21.6pt;height:21.6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">
                      <v:textbox>
                        <w:txbxContent>
                          <w:p w14:paraId="44733B88" w14:textId="77777777" w:rsidR="00DC5F54" w:rsidRDefault="00DC5F54" w:rsidP="00DC5F54">
                            <w:pPr>
                              <w:rPr>
                                <w:lang w:val="nl-NL"/>
                              </w:rPr>
                            </w:pPr>
                            <w:r>
                              <w:rPr>
                                <w:lang w:val="nl-NL"/>
                              </w:rPr>
                              <w:t>X</w:t>
                            </w:r>
                          </w:p>
                          <w:p w14:paraId="13BFA5FA" w14:textId="77777777" w:rsidR="00DC5F54" w:rsidRDefault="00DC5F54" w:rsidP="00DC5F54">
                            <w:pPr>
                              <w:rPr>
                                <w:lang w:val="nl-NL"/>
                              </w:rPr>
                            </w:pPr>
                          </w:p>
                        </w:txbxContent>
                      </v:textbox>
                    </v:rect>
                  </w:pict>
                </mc:Fallback>
              </mc:AlternateContent>
            </w:r>
            <w:r w:rsidRPr="00DC5F54">
              <w:rPr>
                <w:rFonts w:ascii="Arial" w:eastAsia="Times New Roman" w:hAnsi="Arial" w:cs="Times New Roman"/>
                <w:bCs/>
                <w:i/>
                <w:iCs/>
                <w:noProof/>
                <w:szCs w:val="24"/>
                <w:lang w:val="sv-SE" w:eastAsia="sv-SE"/>
              </w:rPr>
              <mc:AlternateContent>
                <mc:Choice Requires="wps">
                  <w:drawing>
                    <wp:anchor distT="0" distB="0" distL="114300" distR="114300" simplePos="0" relativeHeight="251663360" behindDoc="0" locked="0" layoutInCell="1" allowOverlap="1" wp14:anchorId="0A6DF7CE" wp14:editId="37C84598">
                      <wp:simplePos x="0" y="0"/>
                      <wp:positionH relativeFrom="column">
                        <wp:posOffset>1219200</wp:posOffset>
                      </wp:positionH>
                      <wp:positionV relativeFrom="paragraph">
                        <wp:posOffset>168910</wp:posOffset>
                      </wp:positionV>
                      <wp:extent cx="274320" cy="274320"/>
                      <wp:effectExtent l="0" t="0" r="11430" b="11430"/>
                      <wp:wrapNone/>
                      <wp:docPr id="415592872"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A552793" w14:textId="77777777" w:rsidR="00DC5F54" w:rsidRDefault="00DC5F54" w:rsidP="00DC5F54">
                                  <w:pPr>
                                    <w:rPr>
                                      <w:lang w:val="nl-NL"/>
                                    </w:rPr>
                                  </w:pPr>
                                  <w:r>
                                    <w:rPr>
                                      <w:lang w:val="nl-NL"/>
                                    </w:rPr>
                                    <w:t>X</w:t>
                                  </w:r>
                                </w:p>
                                <w:p w14:paraId="7FDBEB45" w14:textId="77777777" w:rsidR="00DC5F54" w:rsidRDefault="00DC5F54" w:rsidP="00DC5F54">
                                  <w:pPr>
                                    <w:jc w:val="center"/>
                                  </w:pPr>
                                </w:p>
                              </w:txbxContent>
                            </wps:txbx>
                            <wps:bodyPr rot="0" vert="horz" wrap="square" lIns="91440" tIns="45720" rIns="91440" bIns="45720" anchor="t" anchorCtr="0" upright="1">
                              <a:noAutofit/>
                            </wps:bodyPr>
                          </wps:wsp>
                        </a:graphicData>
                      </a:graphic>
                    </wp:anchor>
                  </w:drawing>
                </mc:Choice>
                <mc:Fallback>
                  <w:pict>
                    <v:rect w14:anchorId="0A6DF7CE" id="矩形 389" o:spid="_x0000_s1027" style="position:absolute;left:0;text-align:left;margin-left:96pt;margin-top:13.3pt;width:21.6pt;height:21.6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JbAQ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">
                      <v:textbox>
                        <w:txbxContent>
                          <w:p w14:paraId="0A552793" w14:textId="77777777" w:rsidR="00DC5F54" w:rsidRDefault="00DC5F54" w:rsidP="00DC5F54">
                            <w:pPr>
                              <w:rPr>
                                <w:lang w:val="nl-NL"/>
                              </w:rPr>
                            </w:pPr>
                            <w:r>
                              <w:rPr>
                                <w:lang w:val="nl-NL"/>
                              </w:rPr>
                              <w:t>X</w:t>
                            </w:r>
                          </w:p>
                          <w:p w14:paraId="7FDBEB45" w14:textId="77777777" w:rsidR="00DC5F54" w:rsidRDefault="00DC5F54" w:rsidP="00DC5F54">
                            <w:pPr>
                              <w:jc w:val="center"/>
                            </w:pPr>
                          </w:p>
                        </w:txbxContent>
                      </v:textbox>
                    </v:rect>
                  </w:pict>
                </mc:Fallback>
              </mc:AlternateContent>
            </w:r>
            <w:r w:rsidRPr="00DC5F54">
              <w:rPr>
                <w:rFonts w:ascii="Arial" w:eastAsia="Times New Roman" w:hAnsi="Arial" w:cs="Times New Roman"/>
                <w:bCs/>
                <w:i/>
                <w:iCs/>
                <w:noProof/>
                <w:szCs w:val="24"/>
                <w:lang w:val="sv-SE" w:eastAsia="sv-SE"/>
              </w:rPr>
              <mc:AlternateContent>
                <mc:Choice Requires="wps">
                  <w:drawing>
                    <wp:anchor distT="0" distB="0" distL="114300" distR="114300" simplePos="0" relativeHeight="251662336" behindDoc="0" locked="0" layoutInCell="1" allowOverlap="1" wp14:anchorId="1922B50F" wp14:editId="6388B5F2">
                      <wp:simplePos x="0" y="0"/>
                      <wp:positionH relativeFrom="column">
                        <wp:posOffset>1793240</wp:posOffset>
                      </wp:positionH>
                      <wp:positionV relativeFrom="paragraph">
                        <wp:posOffset>168910</wp:posOffset>
                      </wp:positionV>
                      <wp:extent cx="274320" cy="274320"/>
                      <wp:effectExtent l="0" t="0" r="11430" b="11430"/>
                      <wp:wrapNone/>
                      <wp:docPr id="1058045570"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DDFEFCF" w14:textId="77777777" w:rsidR="00DC5F54" w:rsidRDefault="00DC5F54" w:rsidP="00DC5F54">
                                  <w:pPr>
                                    <w:rPr>
                                      <w:lang w:val="nl-NL"/>
                                    </w:rPr>
                                  </w:pPr>
                                  <w:r>
                                    <w:rPr>
                                      <w:lang w:val="nl-NL"/>
                                    </w:rPr>
                                    <w:t>X</w:t>
                                  </w:r>
                                </w:p>
                                <w:p w14:paraId="12FFCF57" w14:textId="77777777" w:rsidR="00DC5F54" w:rsidRDefault="00DC5F54" w:rsidP="00DC5F54">
                                  <w:pPr>
                                    <w:jc w:val="center"/>
                                  </w:pPr>
                                </w:p>
                              </w:txbxContent>
                            </wps:txbx>
                            <wps:bodyPr rot="0" vert="horz" wrap="square" lIns="91440" tIns="45720" rIns="91440" bIns="45720" anchor="t" anchorCtr="0" upright="1">
                              <a:noAutofit/>
                            </wps:bodyPr>
                          </wps:wsp>
                        </a:graphicData>
                      </a:graphic>
                    </wp:anchor>
                  </w:drawing>
                </mc:Choice>
                <mc:Fallback>
                  <w:pict>
                    <v:rect w14:anchorId="1922B50F" id="矩形 390" o:spid="_x0000_s1028" style="position:absolute;left:0;text-align:left;margin-left:141.2pt;margin-top:13.3pt;width:21.6pt;height:21.6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2y1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">
                      <v:textbox>
                        <w:txbxContent>
                          <w:p w14:paraId="7DDFEFCF" w14:textId="77777777" w:rsidR="00DC5F54" w:rsidRDefault="00DC5F54" w:rsidP="00DC5F54">
                            <w:pPr>
                              <w:rPr>
                                <w:lang w:val="nl-NL"/>
                              </w:rPr>
                            </w:pPr>
                            <w:r>
                              <w:rPr>
                                <w:lang w:val="nl-NL"/>
                              </w:rPr>
                              <w:t>X</w:t>
                            </w:r>
                          </w:p>
                          <w:p w14:paraId="12FFCF57" w14:textId="77777777" w:rsidR="00DC5F54" w:rsidRDefault="00DC5F54" w:rsidP="00DC5F54">
                            <w:pPr>
                              <w:jc w:val="center"/>
                            </w:pPr>
                          </w:p>
                        </w:txbxContent>
                      </v:textbox>
                    </v:rect>
                  </w:pict>
                </mc:Fallback>
              </mc:AlternateContent>
            </w:r>
            <w:r w:rsidRPr="00DC5F54">
              <w:rPr>
                <w:rFonts w:ascii="Arial" w:eastAsia="Times New Roman" w:hAnsi="Arial" w:cs="Times New Roman"/>
                <w:bCs/>
                <w:i/>
                <w:iCs/>
                <w:noProof/>
                <w:szCs w:val="24"/>
                <w:lang w:val="sv-SE" w:eastAsia="sv-SE"/>
              </w:rPr>
              <mc:AlternateContent>
                <mc:Choice Requires="wps">
                  <w:drawing>
                    <wp:anchor distT="0" distB="0" distL="114300" distR="114300" simplePos="0" relativeHeight="251661312" behindDoc="0" locked="0" layoutInCell="1" allowOverlap="1" wp14:anchorId="0EB8F948" wp14:editId="693FF600">
                      <wp:simplePos x="0" y="0"/>
                      <wp:positionH relativeFrom="column">
                        <wp:posOffset>2399665</wp:posOffset>
                      </wp:positionH>
                      <wp:positionV relativeFrom="paragraph">
                        <wp:posOffset>168910</wp:posOffset>
                      </wp:positionV>
                      <wp:extent cx="274320" cy="274320"/>
                      <wp:effectExtent l="0" t="0" r="11430" b="11430"/>
                      <wp:wrapNone/>
                      <wp:docPr id="561120061"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C1033B6" w14:textId="77777777" w:rsidR="00DC5F54" w:rsidRDefault="00DC5F54" w:rsidP="00DC5F54">
                                  <w:pPr>
                                    <w:rPr>
                                      <w:lang w:val="nl-NL"/>
                                    </w:rPr>
                                  </w:pPr>
                                  <w:r>
                                    <w:rPr>
                                      <w:lang w:val="nl-NL"/>
                                    </w:rPr>
                                    <w:t>X</w:t>
                                  </w:r>
                                </w:p>
                                <w:p w14:paraId="149CD903" w14:textId="77777777" w:rsidR="00DC5F54" w:rsidRDefault="00DC5F54" w:rsidP="00DC5F54">
                                  <w:pPr>
                                    <w:jc w:val="center"/>
                                  </w:pPr>
                                </w:p>
                              </w:txbxContent>
                            </wps:txbx>
                            <wps:bodyPr rot="0" vert="horz" wrap="square" lIns="91440" tIns="45720" rIns="91440" bIns="45720" anchor="t" anchorCtr="0" upright="1">
                              <a:noAutofit/>
                            </wps:bodyPr>
                          </wps:wsp>
                        </a:graphicData>
                      </a:graphic>
                    </wp:anchor>
                  </w:drawing>
                </mc:Choice>
                <mc:Fallback>
                  <w:pict>
                    <v:rect w14:anchorId="0EB8F948" id="矩形 391" o:spid="_x0000_s1029" style="position:absolute;left:0;text-align:left;margin-left:188.95pt;margin-top:13.3pt;width:21.6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ZlZAwIAAA8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">
                      <v:textbox>
                        <w:txbxContent>
                          <w:p w14:paraId="7C1033B6" w14:textId="77777777" w:rsidR="00DC5F54" w:rsidRDefault="00DC5F54" w:rsidP="00DC5F54">
                            <w:pPr>
                              <w:rPr>
                                <w:lang w:val="nl-NL"/>
                              </w:rPr>
                            </w:pPr>
                            <w:r>
                              <w:rPr>
                                <w:lang w:val="nl-NL"/>
                              </w:rPr>
                              <w:t>X</w:t>
                            </w:r>
                          </w:p>
                          <w:p w14:paraId="149CD903" w14:textId="77777777" w:rsidR="00DC5F54" w:rsidRDefault="00DC5F54" w:rsidP="00DC5F54">
                            <w:pPr>
                              <w:jc w:val="center"/>
                            </w:pPr>
                          </w:p>
                        </w:txbxContent>
                      </v:textbox>
                    </v:rect>
                  </w:pict>
                </mc:Fallback>
              </mc:AlternateContent>
            </w:r>
            <w:r w:rsidRPr="00DC5F54">
              <w:rPr>
                <w:rFonts w:ascii="Arial" w:eastAsia="Times New Roman" w:hAnsi="Arial" w:cs="Times New Roman"/>
                <w:bCs/>
                <w:i/>
                <w:iCs/>
                <w:noProof/>
                <w:szCs w:val="24"/>
                <w:lang w:val="sv-SE" w:eastAsia="sv-SE"/>
              </w:rPr>
              <mc:AlternateContent>
                <mc:Choice Requires="wps">
                  <w:drawing>
                    <wp:anchor distT="0" distB="0" distL="114300" distR="114300" simplePos="0" relativeHeight="251660288" behindDoc="0" locked="0" layoutInCell="1" allowOverlap="1" wp14:anchorId="55CD5CB4" wp14:editId="426A4526">
                      <wp:simplePos x="0" y="0"/>
                      <wp:positionH relativeFrom="column">
                        <wp:posOffset>3072130</wp:posOffset>
                      </wp:positionH>
                      <wp:positionV relativeFrom="paragraph">
                        <wp:posOffset>168910</wp:posOffset>
                      </wp:positionV>
                      <wp:extent cx="274320" cy="274320"/>
                      <wp:effectExtent l="0" t="0" r="11430" b="11430"/>
                      <wp:wrapNone/>
                      <wp:docPr id="1021907112"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5A0B312" w14:textId="77777777" w:rsidR="00DC5F54" w:rsidRDefault="00DC5F54" w:rsidP="00DC5F54">
                                  <w:pPr>
                                    <w:jc w:val="center"/>
                                  </w:pPr>
                                  <w:r>
                                    <w:t>--</w:t>
                                  </w:r>
                                </w:p>
                              </w:txbxContent>
                            </wps:txbx>
                            <wps:bodyPr rot="0" vert="horz" wrap="square" lIns="91440" tIns="45720" rIns="91440" bIns="45720" anchor="t" anchorCtr="0" upright="1">
                              <a:noAutofit/>
                            </wps:bodyPr>
                          </wps:wsp>
                        </a:graphicData>
                      </a:graphic>
                    </wp:anchor>
                  </w:drawing>
                </mc:Choice>
                <mc:Fallback>
                  <w:pict>
                    <v:rect w14:anchorId="55CD5CB4" id="矩形 392" o:spid="_x0000_s1030" style="position:absolute;left:0;text-align:left;margin-left:241.9pt;margin-top:13.3pt;width:21.6pt;height:21.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sCy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">
                      <v:textbox>
                        <w:txbxContent>
                          <w:p w14:paraId="45A0B312" w14:textId="77777777" w:rsidR="00DC5F54" w:rsidRDefault="00DC5F54" w:rsidP="00DC5F54">
                            <w:pPr>
                              <w:jc w:val="center"/>
                            </w:pPr>
                            <w:r>
                              <w:t>--</w:t>
                            </w:r>
                          </w:p>
                        </w:txbxContent>
                      </v:textbox>
                    </v:rect>
                  </w:pict>
                </mc:Fallback>
              </mc:AlternateContent>
            </w:r>
            <w:r w:rsidRPr="00DC5F54">
              <w:rPr>
                <w:rFonts w:ascii="Arial" w:eastAsia="Times New Roman" w:hAnsi="Arial" w:cs="Times New Roman"/>
                <w:bCs/>
                <w:i/>
                <w:iCs/>
                <w:noProof/>
                <w:szCs w:val="24"/>
                <w:lang w:val="sv-SE" w:eastAsia="sv-SE"/>
              </w:rPr>
              <mc:AlternateContent>
                <mc:Choice Requires="wps">
                  <w:drawing>
                    <wp:anchor distT="0" distB="0" distL="114300" distR="114300" simplePos="0" relativeHeight="251659264" behindDoc="0" locked="0" layoutInCell="1" allowOverlap="1" wp14:anchorId="01EBA1E5" wp14:editId="47AE6E8F">
                      <wp:simplePos x="0" y="0"/>
                      <wp:positionH relativeFrom="column">
                        <wp:posOffset>3834765</wp:posOffset>
                      </wp:positionH>
                      <wp:positionV relativeFrom="paragraph">
                        <wp:posOffset>168910</wp:posOffset>
                      </wp:positionV>
                      <wp:extent cx="274320" cy="274320"/>
                      <wp:effectExtent l="0" t="0" r="11430" b="11430"/>
                      <wp:wrapNone/>
                      <wp:docPr id="296772154"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B837A69" w14:textId="77777777" w:rsidR="00DC5F54" w:rsidRDefault="00DC5F54" w:rsidP="00DC5F54">
                                  <w:pPr>
                                    <w:jc w:val="center"/>
                                  </w:pPr>
                                  <w:r>
                                    <w:t>-</w:t>
                                  </w:r>
                                </w:p>
                              </w:txbxContent>
                            </wps:txbx>
                            <wps:bodyPr rot="0" vert="horz" wrap="square" lIns="91440" tIns="45720" rIns="91440" bIns="45720" anchor="t" anchorCtr="0" upright="1">
                              <a:noAutofit/>
                            </wps:bodyPr>
                          </wps:wsp>
                        </a:graphicData>
                      </a:graphic>
                    </wp:anchor>
                  </w:drawing>
                </mc:Choice>
                <mc:Fallback>
                  <w:pict>
                    <v:rect w14:anchorId="01EBA1E5" id="矩形 393" o:spid="_x0000_s1031" style="position:absolute;left:0;text-align:left;margin-left:301.95pt;margin-top:13.3pt;width:21.6pt;height:21.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DVe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">
                      <v:textbox>
                        <w:txbxContent>
                          <w:p w14:paraId="1B837A69" w14:textId="77777777" w:rsidR="00DC5F54" w:rsidRDefault="00DC5F54" w:rsidP="00DC5F54">
                            <w:pPr>
                              <w:jc w:val="center"/>
                            </w:pPr>
                            <w:r>
                              <w:t>-</w:t>
                            </w:r>
                          </w:p>
                        </w:txbxContent>
                      </v:textbox>
                    </v:rect>
                  </w:pict>
                </mc:Fallback>
              </mc:AlternateContent>
            </w:r>
            <w:r w:rsidRPr="00DC5F54">
              <w:rPr>
                <w:rFonts w:ascii="Arial" w:eastAsia="Times New Roman" w:hAnsi="Arial" w:cs="Times New Roman"/>
                <w:bCs/>
                <w:i/>
                <w:iCs/>
                <w:noProof/>
                <w:szCs w:val="24"/>
                <w:lang w:val="sv-SE" w:eastAsia="sv-SE"/>
              </w:rPr>
              <mc:AlternateContent>
                <mc:Choice Requires="wps">
                  <w:drawing>
                    <wp:anchor distT="0" distB="0" distL="114300" distR="114300" simplePos="0" relativeHeight="251665408" behindDoc="0" locked="0" layoutInCell="1" allowOverlap="1" wp14:anchorId="09D44FC7" wp14:editId="31053805">
                      <wp:simplePos x="0" y="0"/>
                      <wp:positionH relativeFrom="column">
                        <wp:posOffset>31750</wp:posOffset>
                      </wp:positionH>
                      <wp:positionV relativeFrom="paragraph">
                        <wp:posOffset>168910</wp:posOffset>
                      </wp:positionV>
                      <wp:extent cx="274320" cy="274320"/>
                      <wp:effectExtent l="0" t="0" r="11430" b="11430"/>
                      <wp:wrapNone/>
                      <wp:docPr id="394401081"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29B1041" w14:textId="77777777" w:rsidR="00DC5F54" w:rsidRDefault="00DC5F54" w:rsidP="00DC5F54">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09D44FC7" id="矩形 394" o:spid="_x0000_s1032" style="position:absolute;left:0;text-align:left;margin-left:2.5pt;margin-top:13.3pt;width:21.6pt;height:21.6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">
                      <v:textbox>
                        <w:txbxContent>
                          <w:p w14:paraId="629B1041" w14:textId="77777777" w:rsidR="00DC5F54" w:rsidRDefault="00DC5F54" w:rsidP="00DC5F54">
                            <w:pPr>
                              <w:rPr>
                                <w:lang w:val="nl-NL"/>
                              </w:rPr>
                            </w:pPr>
                            <w:r>
                              <w:rPr>
                                <w:lang w:val="nl-NL"/>
                              </w:rPr>
                              <w:t>X</w:t>
                            </w:r>
                          </w:p>
                        </w:txbxContent>
                      </v:textbox>
                    </v:rect>
                  </w:pict>
                </mc:Fallback>
              </mc:AlternateContent>
            </w:r>
            <w:r w:rsidRPr="00DC5F54">
              <w:rPr>
                <w:rFonts w:ascii="Arial" w:eastAsia="Times New Roman" w:hAnsi="Arial" w:cs="Times New Roman"/>
                <w:bCs/>
                <w:i/>
                <w:iCs/>
                <w:sz w:val="20"/>
                <w:szCs w:val="24"/>
                <w:lang w:val="en-CA"/>
              </w:rPr>
              <w:t>54</w:t>
            </w:r>
            <w:r w:rsidRPr="00DC5F54">
              <w:rPr>
                <w:rFonts w:ascii="Arial" w:eastAsia="Times New Roman" w:hAnsi="Arial" w:cs="Times New Roman"/>
                <w:bCs/>
                <w:i/>
                <w:iCs/>
                <w:sz w:val="20"/>
                <w:szCs w:val="24"/>
                <w:lang w:val="en-CA"/>
              </w:rPr>
              <w:tab/>
              <w:t>55</w:t>
            </w:r>
            <w:r w:rsidRPr="00DC5F54">
              <w:rPr>
                <w:rFonts w:ascii="Arial" w:eastAsia="Times New Roman" w:hAnsi="Arial" w:cs="Times New Roman"/>
                <w:bCs/>
                <w:i/>
                <w:iCs/>
                <w:sz w:val="20"/>
                <w:szCs w:val="24"/>
                <w:lang w:val="en-CA"/>
              </w:rPr>
              <w:tab/>
              <w:t>56</w:t>
            </w:r>
            <w:r w:rsidRPr="00DC5F54">
              <w:rPr>
                <w:rFonts w:ascii="Arial" w:eastAsia="Times New Roman" w:hAnsi="Arial" w:cs="Times New Roman"/>
                <w:bCs/>
                <w:i/>
                <w:iCs/>
                <w:sz w:val="20"/>
                <w:szCs w:val="24"/>
                <w:lang w:val="en-CA"/>
              </w:rPr>
              <w:tab/>
              <w:t>57</w:t>
            </w:r>
            <w:r w:rsidRPr="00DC5F54">
              <w:rPr>
                <w:rFonts w:ascii="Arial" w:eastAsia="Times New Roman" w:hAnsi="Arial" w:cs="Times New Roman"/>
                <w:bCs/>
                <w:i/>
                <w:iCs/>
                <w:sz w:val="20"/>
                <w:szCs w:val="24"/>
                <w:lang w:val="en-CA"/>
              </w:rPr>
              <w:tab/>
              <w:t>58</w:t>
            </w:r>
            <w:r w:rsidRPr="00DC5F54">
              <w:rPr>
                <w:rFonts w:ascii="Arial" w:eastAsia="Times New Roman" w:hAnsi="Arial" w:cs="Times New Roman"/>
                <w:bCs/>
                <w:i/>
                <w:iCs/>
                <w:sz w:val="20"/>
                <w:szCs w:val="24"/>
                <w:lang w:val="en-CA"/>
              </w:rPr>
              <w:tab/>
              <w:t>59</w:t>
            </w:r>
            <w:r w:rsidRPr="00DC5F54">
              <w:rPr>
                <w:rFonts w:ascii="Arial" w:eastAsia="Times New Roman" w:hAnsi="Arial" w:cs="Times New Roman"/>
                <w:bCs/>
                <w:i/>
                <w:iCs/>
                <w:sz w:val="20"/>
                <w:szCs w:val="24"/>
                <w:lang w:val="en-CA"/>
              </w:rPr>
              <w:tab/>
              <w:t>60</w:t>
            </w:r>
          </w:p>
          <w:p w14:paraId="2750A2F6" w14:textId="77777777" w:rsidR="00DC5F54" w:rsidRP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Times New Roman"/>
                <w:bCs/>
                <w:iCs/>
                <w:snapToGrid w:val="0"/>
                <w:sz w:val="20"/>
                <w:szCs w:val="20"/>
                <w:lang w:val="en-CA"/>
              </w:rPr>
            </w:pPr>
          </w:p>
          <w:p w14:paraId="5B888897" w14:textId="77777777" w:rsidR="00DC5F54" w:rsidRPr="00DC5F54" w:rsidRDefault="00DC5F54" w:rsidP="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rPr>
                <w:rFonts w:ascii="Arial" w:eastAsia="Times New Roman" w:hAnsi="Arial" w:cs="Times New Roman"/>
                <w:bCs/>
                <w:iCs/>
                <w:snapToGrid w:val="0"/>
                <w:sz w:val="20"/>
                <w:szCs w:val="20"/>
                <w:lang w:val="en-CA"/>
              </w:rPr>
            </w:pPr>
          </w:p>
        </w:tc>
      </w:tr>
      <w:tr w:rsidR="00DC5F54" w:rsidRPr="00DC5F54" w14:paraId="745B0028" w14:textId="77777777" w:rsidTr="00DC5F54">
        <w:trPr>
          <w:cantSplit/>
          <w:trHeight w:val="342"/>
        </w:trPr>
        <w:tc>
          <w:tcPr>
            <w:tcW w:w="2518" w:type="dxa"/>
            <w:shd w:val="clear" w:color="auto" w:fill="DDD9C3"/>
          </w:tcPr>
          <w:p w14:paraId="5D2C1F0F" w14:textId="77777777" w:rsidR="00DC5F54" w:rsidRPr="00DC5F54" w:rsidRDefault="00DC5F54" w:rsidP="00F63A9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Arial" w:eastAsia="Times New Roman" w:hAnsi="Arial" w:cs="Times New Roman"/>
                <w:b/>
                <w:bCs/>
                <w:iCs/>
                <w:snapToGrid w:val="0"/>
                <w:sz w:val="20"/>
                <w:szCs w:val="20"/>
              </w:rPr>
            </w:pPr>
            <w:r w:rsidRPr="00DC5F54">
              <w:rPr>
                <w:rFonts w:ascii="Arial" w:eastAsia="Times New Roman" w:hAnsi="Arial" w:cs="Times New Roman"/>
                <w:b/>
                <w:bCs/>
                <w:iCs/>
                <w:snapToGrid w:val="0"/>
                <w:sz w:val="20"/>
                <w:szCs w:val="20"/>
              </w:rPr>
              <w:t>Committee notes</w:t>
            </w:r>
          </w:p>
        </w:tc>
        <w:tc>
          <w:tcPr>
            <w:tcW w:w="2268" w:type="dxa"/>
            <w:shd w:val="clear" w:color="auto" w:fill="DDD9C3"/>
          </w:tcPr>
          <w:p w14:paraId="00B07252" w14:textId="77777777" w:rsidR="00DC5F54" w:rsidRPr="00DC5F54" w:rsidRDefault="00DC5F54" w:rsidP="00F63A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Times New Roman" w:hAnsi="Arial" w:cs="Times New Roman"/>
                <w:b/>
                <w:bCs/>
                <w:iCs/>
                <w:snapToGrid w:val="0"/>
                <w:sz w:val="20"/>
                <w:szCs w:val="20"/>
              </w:rPr>
            </w:pPr>
            <w:r w:rsidRPr="00DC5F54">
              <w:rPr>
                <w:rFonts w:ascii="Arial" w:eastAsia="Times New Roman" w:hAnsi="Arial" w:cs="Times New Roman"/>
                <w:b/>
                <w:bCs/>
                <w:iCs/>
                <w:snapToGrid w:val="0"/>
                <w:sz w:val="20"/>
                <w:szCs w:val="20"/>
              </w:rPr>
              <w:t>Origins</w:t>
            </w:r>
          </w:p>
        </w:tc>
        <w:tc>
          <w:tcPr>
            <w:tcW w:w="4820" w:type="dxa"/>
            <w:gridSpan w:val="2"/>
            <w:shd w:val="clear" w:color="auto" w:fill="DDD9C3"/>
          </w:tcPr>
          <w:p w14:paraId="0C1E6E89" w14:textId="331359FD" w:rsidR="00DC5F54" w:rsidRPr="00DC5F54" w:rsidRDefault="00DC5F54" w:rsidP="00F63A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Times New Roman" w:hAnsi="Arial" w:cs="Times New Roman"/>
                <w:bCs/>
                <w:iCs/>
                <w:snapToGrid w:val="0"/>
                <w:sz w:val="20"/>
                <w:szCs w:val="20"/>
              </w:rPr>
            </w:pPr>
            <w:r>
              <w:rPr>
                <w:rFonts w:ascii="Arial" w:eastAsia="Times New Roman" w:hAnsi="Arial" w:cs="Times New Roman"/>
                <w:bCs/>
                <w:iCs/>
                <w:snapToGrid w:val="0"/>
                <w:sz w:val="20"/>
                <w:szCs w:val="20"/>
              </w:rPr>
              <w:t>VTS51</w:t>
            </w:r>
          </w:p>
          <w:p w14:paraId="068340D6" w14:textId="77777777" w:rsidR="00DC5F54" w:rsidRPr="00DC5F54" w:rsidRDefault="00DC5F54" w:rsidP="00F63A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Times New Roman" w:hAnsi="Arial" w:cs="Times New Roman"/>
                <w:bCs/>
                <w:iCs/>
                <w:snapToGrid w:val="0"/>
                <w:sz w:val="20"/>
                <w:szCs w:val="20"/>
              </w:rPr>
            </w:pPr>
            <w:r w:rsidRPr="00DC5F54">
              <w:rPr>
                <w:rFonts w:ascii="Arial" w:eastAsia="Times New Roman" w:hAnsi="Arial" w:cs="Times New Roman"/>
                <w:bCs/>
                <w:iCs/>
                <w:snapToGrid w:val="0"/>
                <w:sz w:val="20"/>
                <w:szCs w:val="20"/>
              </w:rPr>
              <w:t>See VTS53-6.3.1 from Korea Coast Guard</w:t>
            </w:r>
          </w:p>
        </w:tc>
      </w:tr>
      <w:tr w:rsidR="00DC5F54" w:rsidRPr="00DC5F54" w14:paraId="5F80BDF7" w14:textId="77777777" w:rsidTr="00DC5F54">
        <w:trPr>
          <w:cantSplit/>
          <w:trHeight w:val="342"/>
        </w:trPr>
        <w:tc>
          <w:tcPr>
            <w:tcW w:w="2518" w:type="dxa"/>
            <w:vMerge w:val="restart"/>
            <w:shd w:val="clear" w:color="auto" w:fill="auto"/>
          </w:tcPr>
          <w:p w14:paraId="6221FFBE" w14:textId="77777777" w:rsidR="00DC5F54" w:rsidRPr="00DC5F54" w:rsidRDefault="00DC5F54" w:rsidP="00F63A9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firstLine="720"/>
              <w:rPr>
                <w:rFonts w:ascii="Arial" w:eastAsia="Times New Roman" w:hAnsi="Arial" w:cs="Times New Roman"/>
                <w:b/>
                <w:bCs/>
                <w:iCs/>
                <w:snapToGrid w:val="0"/>
                <w:sz w:val="20"/>
                <w:szCs w:val="20"/>
              </w:rPr>
            </w:pPr>
          </w:p>
        </w:tc>
        <w:tc>
          <w:tcPr>
            <w:tcW w:w="2268" w:type="dxa"/>
            <w:shd w:val="clear" w:color="auto" w:fill="DDD9C3"/>
          </w:tcPr>
          <w:p w14:paraId="4D5D1256" w14:textId="77777777" w:rsidR="00DC5F54" w:rsidRPr="00DC5F54" w:rsidRDefault="00DC5F54" w:rsidP="00F63A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Times New Roman" w:hAnsi="Arial" w:cs="Times New Roman"/>
                <w:b/>
                <w:bCs/>
                <w:iCs/>
                <w:snapToGrid w:val="0"/>
                <w:sz w:val="20"/>
                <w:szCs w:val="20"/>
              </w:rPr>
            </w:pPr>
            <w:r w:rsidRPr="00DC5F54">
              <w:rPr>
                <w:rFonts w:ascii="Arial" w:eastAsia="Times New Roman" w:hAnsi="Arial" w:cs="Times New Roman"/>
                <w:b/>
                <w:bCs/>
                <w:iCs/>
                <w:snapToGrid w:val="0"/>
                <w:sz w:val="20"/>
                <w:szCs w:val="20"/>
              </w:rPr>
              <w:t>Agreed by session</w:t>
            </w:r>
          </w:p>
        </w:tc>
        <w:tc>
          <w:tcPr>
            <w:tcW w:w="2268" w:type="dxa"/>
            <w:shd w:val="clear" w:color="auto" w:fill="DDD9C3"/>
          </w:tcPr>
          <w:p w14:paraId="06953FD1" w14:textId="77777777" w:rsidR="00DC5F54" w:rsidRPr="00DC5F54" w:rsidRDefault="00DC5F54" w:rsidP="00F63A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Times New Roman" w:hAnsi="Arial" w:cs="Times New Roman"/>
                <w:b/>
                <w:bCs/>
                <w:iCs/>
                <w:snapToGrid w:val="0"/>
                <w:sz w:val="20"/>
                <w:szCs w:val="20"/>
              </w:rPr>
            </w:pPr>
            <w:r w:rsidRPr="00DC5F54">
              <w:rPr>
                <w:rFonts w:ascii="Arial" w:eastAsia="Times New Roman" w:hAnsi="Arial" w:cs="Times New Roman"/>
                <w:b/>
                <w:bCs/>
                <w:iCs/>
                <w:snapToGrid w:val="0"/>
                <w:sz w:val="20"/>
                <w:szCs w:val="20"/>
              </w:rPr>
              <w:t>TD#</w:t>
            </w:r>
          </w:p>
        </w:tc>
        <w:tc>
          <w:tcPr>
            <w:tcW w:w="2552" w:type="dxa"/>
            <w:shd w:val="clear" w:color="auto" w:fill="DDD9C3"/>
          </w:tcPr>
          <w:p w14:paraId="26BDEED9" w14:textId="77777777" w:rsidR="00DC5F54" w:rsidRPr="00DC5F54" w:rsidRDefault="00DC5F54" w:rsidP="00F63A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Times New Roman" w:hAnsi="Arial" w:cs="Times New Roman"/>
                <w:b/>
                <w:bCs/>
                <w:iCs/>
                <w:snapToGrid w:val="0"/>
                <w:sz w:val="20"/>
                <w:szCs w:val="20"/>
              </w:rPr>
            </w:pPr>
            <w:r w:rsidRPr="00DC5F54">
              <w:rPr>
                <w:rFonts w:ascii="Arial" w:eastAsia="Times New Roman" w:hAnsi="Arial" w:cs="Times New Roman"/>
                <w:b/>
                <w:bCs/>
                <w:iCs/>
                <w:snapToGrid w:val="0"/>
                <w:sz w:val="20"/>
                <w:szCs w:val="20"/>
              </w:rPr>
              <w:t>Comments</w:t>
            </w:r>
          </w:p>
        </w:tc>
      </w:tr>
      <w:tr w:rsidR="00DC5F54" w:rsidRPr="00DC5F54" w14:paraId="6BB0D775" w14:textId="77777777" w:rsidTr="00DC5F54">
        <w:trPr>
          <w:cantSplit/>
          <w:trHeight w:val="489"/>
        </w:trPr>
        <w:tc>
          <w:tcPr>
            <w:tcW w:w="2518" w:type="dxa"/>
            <w:vMerge/>
            <w:shd w:val="clear" w:color="auto" w:fill="auto"/>
          </w:tcPr>
          <w:p w14:paraId="6904A357" w14:textId="77777777" w:rsidR="00DC5F54" w:rsidRPr="00DC5F54" w:rsidRDefault="00DC5F5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Arial" w:eastAsia="Times New Roman" w:hAnsi="Arial" w:cs="Times New Roman"/>
                <w:bCs/>
                <w:iCs/>
                <w:snapToGrid w:val="0"/>
                <w:sz w:val="20"/>
                <w:szCs w:val="20"/>
              </w:rPr>
              <w:pPrChange w:id="29" w:author="Sundklev Monica" w:date="2023-11-29T14:38:00Z">
                <w:pPr>
                  <w:framePr w:hSpace="180" w:wrap="around" w:vAnchor="page" w:hAnchor="margin" w:y="1581"/>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40" w:lineRule="auto"/>
                </w:pPr>
              </w:pPrChange>
            </w:pPr>
          </w:p>
        </w:tc>
        <w:tc>
          <w:tcPr>
            <w:tcW w:w="2268" w:type="dxa"/>
            <w:shd w:val="clear" w:color="auto" w:fill="DDD9C3"/>
          </w:tcPr>
          <w:p w14:paraId="71FB2F0C" w14:textId="77777777" w:rsidR="00DC5F54" w:rsidRPr="00DC5F54" w:rsidRDefault="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Times New Roman" w:hAnsi="Arial" w:cs="Times New Roman"/>
                <w:bCs/>
                <w:iCs/>
                <w:snapToGrid w:val="0"/>
                <w:sz w:val="20"/>
                <w:szCs w:val="20"/>
              </w:rPr>
              <w:pPrChange w:id="30" w:author="Sundklev Monica" w:date="2023-11-29T14:38:00Z">
                <w:pPr>
                  <w:framePr w:hSpace="180" w:wrap="around" w:vAnchor="page" w:hAnchor="margin" w:y="1581"/>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pPr>
              </w:pPrChange>
            </w:pPr>
            <w:r w:rsidRPr="00DC5F54">
              <w:rPr>
                <w:rFonts w:ascii="Arial" w:eastAsia="Times New Roman" w:hAnsi="Arial" w:cs="Times New Roman"/>
                <w:bCs/>
                <w:iCs/>
                <w:snapToGrid w:val="0"/>
                <w:sz w:val="20"/>
                <w:szCs w:val="20"/>
              </w:rPr>
              <w:fldChar w:fldCharType="begin">
                <w:ffData>
                  <w:name w:val="Text2"/>
                  <w:enabled/>
                  <w:calcOnExit w:val="0"/>
                  <w:textInput/>
                </w:ffData>
              </w:fldChar>
            </w:r>
            <w:r w:rsidRPr="00DC5F54">
              <w:rPr>
                <w:rFonts w:ascii="Arial" w:eastAsia="Times New Roman" w:hAnsi="Arial" w:cs="Times New Roman"/>
                <w:bCs/>
                <w:iCs/>
                <w:snapToGrid w:val="0"/>
                <w:sz w:val="20"/>
                <w:szCs w:val="20"/>
              </w:rPr>
              <w:instrText xml:space="preserve"> FORMTEXT </w:instrText>
            </w:r>
            <w:r w:rsidRPr="00DC5F54">
              <w:rPr>
                <w:rFonts w:ascii="Arial" w:eastAsia="Times New Roman" w:hAnsi="Arial" w:cs="Times New Roman"/>
                <w:bCs/>
                <w:iCs/>
                <w:snapToGrid w:val="0"/>
                <w:sz w:val="20"/>
                <w:szCs w:val="20"/>
              </w:rPr>
            </w:r>
            <w:r w:rsidRPr="00DC5F54">
              <w:rPr>
                <w:rFonts w:ascii="Arial" w:eastAsia="Times New Roman" w:hAnsi="Arial" w:cs="Times New Roman"/>
                <w:bCs/>
                <w:iCs/>
                <w:snapToGrid w:val="0"/>
                <w:sz w:val="20"/>
                <w:szCs w:val="20"/>
              </w:rPr>
              <w:fldChar w:fldCharType="separate"/>
            </w:r>
            <w:r w:rsidRPr="00DC5F54">
              <w:rPr>
                <w:rFonts w:ascii="Arial" w:eastAsia="Times New Roman" w:hAnsi="Arial" w:cs="Times New Roman"/>
                <w:bCs/>
                <w:iCs/>
                <w:snapToGrid w:val="0"/>
                <w:sz w:val="20"/>
                <w:szCs w:val="20"/>
              </w:rPr>
              <w:t>     </w:t>
            </w:r>
            <w:r w:rsidRPr="00DC5F54">
              <w:rPr>
                <w:rFonts w:ascii="Arial" w:eastAsia="Times New Roman" w:hAnsi="Arial" w:cs="Times New Roman"/>
                <w:bCs/>
                <w:iCs/>
                <w:snapToGrid w:val="0"/>
                <w:sz w:val="20"/>
                <w:szCs w:val="20"/>
              </w:rPr>
              <w:fldChar w:fldCharType="end"/>
            </w:r>
          </w:p>
        </w:tc>
        <w:tc>
          <w:tcPr>
            <w:tcW w:w="2268" w:type="dxa"/>
            <w:shd w:val="clear" w:color="auto" w:fill="DDD9C3"/>
          </w:tcPr>
          <w:p w14:paraId="4C48D585" w14:textId="77777777" w:rsidR="00DC5F54" w:rsidRPr="00DC5F54" w:rsidRDefault="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Times New Roman" w:hAnsi="Arial" w:cs="Times New Roman"/>
                <w:bCs/>
                <w:iCs/>
                <w:snapToGrid w:val="0"/>
                <w:sz w:val="20"/>
                <w:szCs w:val="20"/>
              </w:rPr>
              <w:pPrChange w:id="31" w:author="Sundklev Monica" w:date="2023-11-29T14:38:00Z">
                <w:pPr>
                  <w:framePr w:hSpace="180" w:wrap="around" w:vAnchor="page" w:hAnchor="margin" w:y="1581"/>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jc w:val="both"/>
                </w:pPr>
              </w:pPrChange>
            </w:pPr>
            <w:r w:rsidRPr="00DC5F54">
              <w:rPr>
                <w:rFonts w:ascii="Arial" w:eastAsia="Times New Roman" w:hAnsi="Arial" w:cs="Times New Roman"/>
                <w:bCs/>
                <w:iCs/>
                <w:snapToGrid w:val="0"/>
                <w:sz w:val="20"/>
                <w:szCs w:val="20"/>
              </w:rPr>
              <w:fldChar w:fldCharType="begin">
                <w:ffData>
                  <w:name w:val="Text2"/>
                  <w:enabled/>
                  <w:calcOnExit w:val="0"/>
                  <w:textInput/>
                </w:ffData>
              </w:fldChar>
            </w:r>
            <w:r w:rsidRPr="00DC5F54">
              <w:rPr>
                <w:rFonts w:ascii="Arial" w:eastAsia="Times New Roman" w:hAnsi="Arial" w:cs="Times New Roman"/>
                <w:bCs/>
                <w:iCs/>
                <w:snapToGrid w:val="0"/>
                <w:sz w:val="20"/>
                <w:szCs w:val="20"/>
              </w:rPr>
              <w:instrText xml:space="preserve"> FORMTEXT </w:instrText>
            </w:r>
            <w:r w:rsidRPr="00DC5F54">
              <w:rPr>
                <w:rFonts w:ascii="Arial" w:eastAsia="Times New Roman" w:hAnsi="Arial" w:cs="Times New Roman"/>
                <w:bCs/>
                <w:iCs/>
                <w:snapToGrid w:val="0"/>
                <w:sz w:val="20"/>
                <w:szCs w:val="20"/>
              </w:rPr>
            </w:r>
            <w:r w:rsidRPr="00DC5F54">
              <w:rPr>
                <w:rFonts w:ascii="Arial" w:eastAsia="Times New Roman" w:hAnsi="Arial" w:cs="Times New Roman"/>
                <w:bCs/>
                <w:iCs/>
                <w:snapToGrid w:val="0"/>
                <w:sz w:val="20"/>
                <w:szCs w:val="20"/>
              </w:rPr>
              <w:fldChar w:fldCharType="separate"/>
            </w:r>
            <w:r w:rsidRPr="00DC5F54">
              <w:rPr>
                <w:rFonts w:ascii="Arial" w:eastAsia="Times New Roman" w:hAnsi="Arial" w:cs="Times New Roman"/>
                <w:bCs/>
                <w:iCs/>
                <w:snapToGrid w:val="0"/>
                <w:sz w:val="20"/>
                <w:szCs w:val="20"/>
              </w:rPr>
              <w:t>     </w:t>
            </w:r>
            <w:r w:rsidRPr="00DC5F54">
              <w:rPr>
                <w:rFonts w:ascii="Arial" w:eastAsia="Times New Roman" w:hAnsi="Arial" w:cs="Times New Roman"/>
                <w:bCs/>
                <w:iCs/>
                <w:snapToGrid w:val="0"/>
                <w:sz w:val="20"/>
                <w:szCs w:val="20"/>
              </w:rPr>
              <w:fldChar w:fldCharType="end"/>
            </w:r>
          </w:p>
        </w:tc>
        <w:tc>
          <w:tcPr>
            <w:tcW w:w="2552" w:type="dxa"/>
            <w:shd w:val="clear" w:color="auto" w:fill="DDD9C3"/>
          </w:tcPr>
          <w:p w14:paraId="21343A64" w14:textId="77777777" w:rsidR="00DC5F54" w:rsidRPr="00DC5F54" w:rsidRDefault="00DC5F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Arial" w:eastAsia="Times New Roman" w:hAnsi="Arial" w:cs="Times New Roman"/>
                <w:bCs/>
                <w:iCs/>
                <w:snapToGrid w:val="0"/>
                <w:sz w:val="20"/>
                <w:szCs w:val="20"/>
              </w:rPr>
              <w:pPrChange w:id="32" w:author="Sundklev Monica" w:date="2023-11-29T14:38:00Z">
                <w:pPr>
                  <w:framePr w:hSpace="180" w:wrap="around" w:vAnchor="page" w:hAnchor="margin" w:y="1581"/>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pPr>
              </w:pPrChange>
            </w:pPr>
            <w:r w:rsidRPr="00DC5F54">
              <w:rPr>
                <w:rFonts w:ascii="Arial" w:eastAsia="Times New Roman" w:hAnsi="Arial" w:cs="Times New Roman"/>
                <w:bCs/>
                <w:iCs/>
                <w:snapToGrid w:val="0"/>
                <w:sz w:val="20"/>
                <w:szCs w:val="20"/>
              </w:rPr>
              <w:fldChar w:fldCharType="begin">
                <w:ffData>
                  <w:name w:val="Text2"/>
                  <w:enabled/>
                  <w:calcOnExit w:val="0"/>
                  <w:textInput/>
                </w:ffData>
              </w:fldChar>
            </w:r>
            <w:r w:rsidRPr="00DC5F54">
              <w:rPr>
                <w:rFonts w:ascii="Arial" w:eastAsia="Times New Roman" w:hAnsi="Arial" w:cs="Times New Roman"/>
                <w:bCs/>
                <w:iCs/>
                <w:snapToGrid w:val="0"/>
                <w:sz w:val="20"/>
                <w:szCs w:val="20"/>
              </w:rPr>
              <w:instrText xml:space="preserve"> FORMTEXT </w:instrText>
            </w:r>
            <w:r w:rsidRPr="00DC5F54">
              <w:rPr>
                <w:rFonts w:ascii="Arial" w:eastAsia="Times New Roman" w:hAnsi="Arial" w:cs="Times New Roman"/>
                <w:bCs/>
                <w:iCs/>
                <w:snapToGrid w:val="0"/>
                <w:sz w:val="20"/>
                <w:szCs w:val="20"/>
              </w:rPr>
            </w:r>
            <w:r w:rsidRPr="00DC5F54">
              <w:rPr>
                <w:rFonts w:ascii="Arial" w:eastAsia="Times New Roman" w:hAnsi="Arial" w:cs="Times New Roman"/>
                <w:bCs/>
                <w:iCs/>
                <w:snapToGrid w:val="0"/>
                <w:sz w:val="20"/>
                <w:szCs w:val="20"/>
              </w:rPr>
              <w:fldChar w:fldCharType="separate"/>
            </w:r>
            <w:r w:rsidRPr="00DC5F54">
              <w:rPr>
                <w:rFonts w:ascii="Arial" w:eastAsia="Times New Roman" w:hAnsi="Arial" w:cs="Times New Roman"/>
                <w:bCs/>
                <w:iCs/>
                <w:snapToGrid w:val="0"/>
                <w:sz w:val="20"/>
                <w:szCs w:val="20"/>
              </w:rPr>
              <w:t>     </w:t>
            </w:r>
            <w:r w:rsidRPr="00DC5F54">
              <w:rPr>
                <w:rFonts w:ascii="Arial" w:eastAsia="Times New Roman" w:hAnsi="Arial" w:cs="Times New Roman"/>
                <w:bCs/>
                <w:iCs/>
                <w:snapToGrid w:val="0"/>
                <w:sz w:val="20"/>
                <w:szCs w:val="20"/>
              </w:rPr>
              <w:fldChar w:fldCharType="end"/>
            </w:r>
          </w:p>
        </w:tc>
      </w:tr>
      <w:tr w:rsidR="00DC5F54" w:rsidRPr="00DC5F54" w14:paraId="135DCAA5" w14:textId="77777777" w:rsidTr="00DC5F54">
        <w:trPr>
          <w:cantSplit/>
          <w:trHeight w:val="489"/>
        </w:trPr>
        <w:tc>
          <w:tcPr>
            <w:tcW w:w="2518" w:type="dxa"/>
            <w:shd w:val="clear" w:color="auto" w:fill="auto"/>
          </w:tcPr>
          <w:p w14:paraId="7A468821" w14:textId="77777777" w:rsidR="00DC5F54" w:rsidRPr="00DC5F54" w:rsidRDefault="00DC5F54" w:rsidP="00F63A9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center"/>
              <w:rPr>
                <w:rFonts w:ascii="Arial" w:eastAsia="Times New Roman" w:hAnsi="Arial" w:cs="Times New Roman"/>
                <w:bCs/>
                <w:iCs/>
                <w:snapToGrid w:val="0"/>
                <w:sz w:val="20"/>
                <w:szCs w:val="20"/>
              </w:rPr>
            </w:pPr>
          </w:p>
        </w:tc>
        <w:tc>
          <w:tcPr>
            <w:tcW w:w="2268" w:type="dxa"/>
            <w:shd w:val="clear" w:color="auto" w:fill="DDD9C3"/>
          </w:tcPr>
          <w:p w14:paraId="7EE15817" w14:textId="77777777" w:rsidR="00DC5F54" w:rsidRPr="00DC5F54" w:rsidRDefault="00DC5F54" w:rsidP="00F63A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Times New Roman" w:hAnsi="Arial" w:cs="Times New Roman"/>
                <w:b/>
                <w:bCs/>
                <w:iCs/>
                <w:snapToGrid w:val="0"/>
                <w:sz w:val="20"/>
                <w:szCs w:val="20"/>
              </w:rPr>
            </w:pPr>
            <w:r w:rsidRPr="00DC5F54">
              <w:rPr>
                <w:rFonts w:ascii="Arial" w:eastAsia="Times New Roman" w:hAnsi="Arial" w:cs="Times New Roman"/>
                <w:b/>
                <w:bCs/>
                <w:iCs/>
                <w:snapToGrid w:val="0"/>
                <w:sz w:val="20"/>
                <w:szCs w:val="20"/>
              </w:rPr>
              <w:t>Approved by Council</w:t>
            </w:r>
          </w:p>
        </w:tc>
        <w:tc>
          <w:tcPr>
            <w:tcW w:w="2268" w:type="dxa"/>
            <w:shd w:val="clear" w:color="auto" w:fill="DDD9C3"/>
          </w:tcPr>
          <w:p w14:paraId="25FD5F2C" w14:textId="77777777" w:rsidR="00DC5F54" w:rsidRPr="00DC5F54" w:rsidRDefault="00DC5F54" w:rsidP="00F63A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Times New Roman" w:hAnsi="Arial" w:cs="Times New Roman"/>
                <w:bCs/>
                <w:iCs/>
                <w:snapToGrid w:val="0"/>
                <w:sz w:val="20"/>
                <w:szCs w:val="20"/>
              </w:rPr>
            </w:pPr>
            <w:r w:rsidRPr="00DC5F54">
              <w:rPr>
                <w:rFonts w:ascii="Arial" w:eastAsia="Times New Roman" w:hAnsi="Arial" w:cs="Times New Roman"/>
                <w:bCs/>
                <w:iCs/>
                <w:snapToGrid w:val="0"/>
                <w:sz w:val="20"/>
                <w:szCs w:val="20"/>
              </w:rPr>
              <w:fldChar w:fldCharType="begin">
                <w:ffData>
                  <w:name w:val="Text2"/>
                  <w:enabled/>
                  <w:calcOnExit w:val="0"/>
                  <w:textInput/>
                </w:ffData>
              </w:fldChar>
            </w:r>
            <w:r w:rsidRPr="00DC5F54">
              <w:rPr>
                <w:rFonts w:ascii="Arial" w:eastAsia="Times New Roman" w:hAnsi="Arial" w:cs="Times New Roman"/>
                <w:bCs/>
                <w:iCs/>
                <w:snapToGrid w:val="0"/>
                <w:sz w:val="20"/>
                <w:szCs w:val="20"/>
              </w:rPr>
              <w:instrText xml:space="preserve"> FORMTEXT </w:instrText>
            </w:r>
            <w:r w:rsidRPr="00DC5F54">
              <w:rPr>
                <w:rFonts w:ascii="Arial" w:eastAsia="Times New Roman" w:hAnsi="Arial" w:cs="Times New Roman"/>
                <w:bCs/>
                <w:iCs/>
                <w:snapToGrid w:val="0"/>
                <w:sz w:val="20"/>
                <w:szCs w:val="20"/>
              </w:rPr>
            </w:r>
            <w:r w:rsidRPr="00DC5F54">
              <w:rPr>
                <w:rFonts w:ascii="Arial" w:eastAsia="Times New Roman" w:hAnsi="Arial" w:cs="Times New Roman"/>
                <w:bCs/>
                <w:iCs/>
                <w:snapToGrid w:val="0"/>
                <w:sz w:val="20"/>
                <w:szCs w:val="20"/>
              </w:rPr>
              <w:fldChar w:fldCharType="separate"/>
            </w:r>
            <w:r w:rsidRPr="00DC5F54">
              <w:rPr>
                <w:rFonts w:ascii="Arial" w:eastAsia="Times New Roman" w:hAnsi="Arial" w:cs="Times New Roman"/>
                <w:bCs/>
                <w:iCs/>
                <w:snapToGrid w:val="0"/>
                <w:sz w:val="20"/>
                <w:szCs w:val="20"/>
              </w:rPr>
              <w:t>     </w:t>
            </w:r>
            <w:r w:rsidRPr="00DC5F54">
              <w:rPr>
                <w:rFonts w:ascii="Arial" w:eastAsia="Times New Roman" w:hAnsi="Arial" w:cs="Times New Roman"/>
                <w:bCs/>
                <w:iCs/>
                <w:snapToGrid w:val="0"/>
                <w:sz w:val="20"/>
                <w:szCs w:val="20"/>
              </w:rPr>
              <w:fldChar w:fldCharType="end"/>
            </w:r>
            <w:r w:rsidRPr="00DC5F54">
              <w:rPr>
                <w:rFonts w:ascii="Arial" w:eastAsia="Times New Roman" w:hAnsi="Arial" w:cs="Times New Roman"/>
                <w:bCs/>
                <w:iCs/>
                <w:snapToGrid w:val="0"/>
                <w:sz w:val="20"/>
                <w:szCs w:val="20"/>
              </w:rPr>
              <w:t xml:space="preserve"> </w:t>
            </w:r>
            <w:r w:rsidRPr="00DC5F54">
              <w:rPr>
                <w:rFonts w:ascii="Arial" w:eastAsia="Times New Roman" w:hAnsi="Arial" w:cs="Times New Roman"/>
                <w:bCs/>
                <w:i/>
                <w:iCs/>
                <w:snapToGrid w:val="0"/>
                <w:sz w:val="16"/>
                <w:szCs w:val="16"/>
              </w:rPr>
              <w:t>(Council Session)</w:t>
            </w:r>
          </w:p>
        </w:tc>
        <w:tc>
          <w:tcPr>
            <w:tcW w:w="2552" w:type="dxa"/>
            <w:shd w:val="clear" w:color="auto" w:fill="DDD9C3"/>
          </w:tcPr>
          <w:p w14:paraId="0438D55C" w14:textId="77777777" w:rsidR="00DC5F54" w:rsidRPr="00DC5F54" w:rsidRDefault="00DC5F54" w:rsidP="00F63A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Arial" w:eastAsia="Times New Roman" w:hAnsi="Arial" w:cs="Times New Roman"/>
                <w:bCs/>
                <w:iCs/>
                <w:snapToGrid w:val="0"/>
                <w:sz w:val="20"/>
                <w:szCs w:val="20"/>
              </w:rPr>
            </w:pPr>
            <w:r w:rsidRPr="00DC5F54">
              <w:rPr>
                <w:rFonts w:ascii="Arial" w:eastAsia="Times New Roman" w:hAnsi="Arial" w:cs="Times New Roman"/>
                <w:bCs/>
                <w:iCs/>
                <w:snapToGrid w:val="0"/>
                <w:sz w:val="20"/>
                <w:szCs w:val="20"/>
              </w:rPr>
              <w:fldChar w:fldCharType="begin">
                <w:ffData>
                  <w:name w:val="Text2"/>
                  <w:enabled/>
                  <w:calcOnExit w:val="0"/>
                  <w:textInput/>
                </w:ffData>
              </w:fldChar>
            </w:r>
            <w:r w:rsidRPr="00DC5F54">
              <w:rPr>
                <w:rFonts w:ascii="Arial" w:eastAsia="Times New Roman" w:hAnsi="Arial" w:cs="Times New Roman"/>
                <w:bCs/>
                <w:iCs/>
                <w:snapToGrid w:val="0"/>
                <w:sz w:val="20"/>
                <w:szCs w:val="20"/>
              </w:rPr>
              <w:instrText xml:space="preserve"> FORMTEXT </w:instrText>
            </w:r>
            <w:r w:rsidRPr="00DC5F54">
              <w:rPr>
                <w:rFonts w:ascii="Arial" w:eastAsia="Times New Roman" w:hAnsi="Arial" w:cs="Times New Roman"/>
                <w:bCs/>
                <w:iCs/>
                <w:snapToGrid w:val="0"/>
                <w:sz w:val="20"/>
                <w:szCs w:val="20"/>
              </w:rPr>
            </w:r>
            <w:r w:rsidRPr="00DC5F54">
              <w:rPr>
                <w:rFonts w:ascii="Arial" w:eastAsia="Times New Roman" w:hAnsi="Arial" w:cs="Times New Roman"/>
                <w:bCs/>
                <w:iCs/>
                <w:snapToGrid w:val="0"/>
                <w:sz w:val="20"/>
                <w:szCs w:val="20"/>
              </w:rPr>
              <w:fldChar w:fldCharType="separate"/>
            </w:r>
            <w:r w:rsidRPr="00DC5F54">
              <w:rPr>
                <w:rFonts w:ascii="Arial" w:eastAsia="Times New Roman" w:hAnsi="Arial" w:cs="Times New Roman"/>
                <w:bCs/>
                <w:iCs/>
                <w:snapToGrid w:val="0"/>
                <w:sz w:val="20"/>
                <w:szCs w:val="20"/>
              </w:rPr>
              <w:t>     </w:t>
            </w:r>
            <w:r w:rsidRPr="00DC5F54">
              <w:rPr>
                <w:rFonts w:ascii="Arial" w:eastAsia="Times New Roman" w:hAnsi="Arial" w:cs="Times New Roman"/>
                <w:bCs/>
                <w:iCs/>
                <w:snapToGrid w:val="0"/>
                <w:sz w:val="20"/>
                <w:szCs w:val="20"/>
              </w:rPr>
              <w:fldChar w:fldCharType="end"/>
            </w:r>
            <w:r w:rsidRPr="00DC5F54">
              <w:rPr>
                <w:rFonts w:ascii="Arial" w:eastAsia="Times New Roman" w:hAnsi="Arial" w:cs="Times New Roman"/>
                <w:bCs/>
                <w:iCs/>
                <w:snapToGrid w:val="0"/>
                <w:sz w:val="20"/>
                <w:szCs w:val="20"/>
              </w:rPr>
              <w:t xml:space="preserve"> </w:t>
            </w:r>
            <w:r w:rsidRPr="00DC5F54">
              <w:rPr>
                <w:rFonts w:ascii="Arial" w:eastAsia="Times New Roman" w:hAnsi="Arial" w:cs="Times New Roman"/>
                <w:bCs/>
                <w:i/>
                <w:iCs/>
                <w:snapToGrid w:val="0"/>
                <w:sz w:val="16"/>
                <w:szCs w:val="16"/>
              </w:rPr>
              <w:t>(Date)</w:t>
            </w:r>
          </w:p>
        </w:tc>
      </w:tr>
      <w:tr w:rsidR="00DC5F54" w:rsidRPr="00DC5F54" w14:paraId="4C85CBA4" w14:textId="77777777" w:rsidTr="00DC5F54">
        <w:trPr>
          <w:cantSplit/>
          <w:trHeight w:val="489"/>
        </w:trPr>
        <w:tc>
          <w:tcPr>
            <w:tcW w:w="2518" w:type="dxa"/>
            <w:shd w:val="clear" w:color="auto" w:fill="auto"/>
          </w:tcPr>
          <w:p w14:paraId="1033D377" w14:textId="77777777" w:rsidR="00DC5F54" w:rsidRPr="00DC5F54" w:rsidRDefault="00DC5F54" w:rsidP="00F63A9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center"/>
              <w:rPr>
                <w:rFonts w:ascii="Arial" w:eastAsia="Times New Roman" w:hAnsi="Arial" w:cs="Times New Roman"/>
                <w:bCs/>
                <w:iCs/>
                <w:snapToGrid w:val="0"/>
                <w:sz w:val="20"/>
                <w:szCs w:val="20"/>
              </w:rPr>
            </w:pPr>
          </w:p>
        </w:tc>
        <w:tc>
          <w:tcPr>
            <w:tcW w:w="2268" w:type="dxa"/>
            <w:shd w:val="clear" w:color="auto" w:fill="DDD9C3"/>
          </w:tcPr>
          <w:p w14:paraId="2F444690" w14:textId="77777777" w:rsidR="00DC5F54" w:rsidRPr="00DC5F54" w:rsidRDefault="00DC5F54" w:rsidP="00F63A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Times New Roman" w:hAnsi="Arial" w:cs="Times New Roman"/>
                <w:b/>
                <w:bCs/>
                <w:iCs/>
                <w:snapToGrid w:val="0"/>
                <w:sz w:val="20"/>
                <w:szCs w:val="20"/>
              </w:rPr>
            </w:pPr>
            <w:r w:rsidRPr="00DC5F54">
              <w:rPr>
                <w:rFonts w:ascii="Arial" w:eastAsia="Times New Roman" w:hAnsi="Arial" w:cs="Times New Roman"/>
                <w:b/>
                <w:bCs/>
                <w:iCs/>
                <w:snapToGrid w:val="0"/>
                <w:sz w:val="20"/>
                <w:szCs w:val="20"/>
              </w:rPr>
              <w:t>Revision Notes:</w:t>
            </w:r>
          </w:p>
        </w:tc>
        <w:tc>
          <w:tcPr>
            <w:tcW w:w="4820" w:type="dxa"/>
            <w:gridSpan w:val="2"/>
            <w:shd w:val="clear" w:color="auto" w:fill="DDD9C3"/>
          </w:tcPr>
          <w:p w14:paraId="6953BCFB" w14:textId="77777777" w:rsidR="00DC5F54" w:rsidRPr="00DC5F54" w:rsidRDefault="00DC5F54" w:rsidP="00F63A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Arial" w:eastAsia="Times New Roman" w:hAnsi="Arial" w:cs="Times New Roman"/>
                <w:bCs/>
                <w:iCs/>
                <w:snapToGrid w:val="0"/>
                <w:sz w:val="20"/>
                <w:szCs w:val="20"/>
              </w:rPr>
            </w:pPr>
          </w:p>
        </w:tc>
      </w:tr>
    </w:tbl>
    <w:p w14:paraId="43E21FFB" w14:textId="77777777" w:rsidR="00DC5F54" w:rsidRPr="00DC5F54" w:rsidRDefault="00DC5F54" w:rsidP="003B6744">
      <w:pPr>
        <w:spacing w:after="0" w:line="240" w:lineRule="auto"/>
        <w:rPr>
          <w:rFonts w:ascii="Arial" w:eastAsia="MS Mincho" w:hAnsi="Arial" w:cs="Times New Roman"/>
          <w:szCs w:val="24"/>
        </w:rPr>
      </w:pPr>
    </w:p>
    <w:bookmarkEnd w:id="1"/>
    <w:bookmarkEnd w:id="2"/>
    <w:p w14:paraId="6C8712B7" w14:textId="77777777" w:rsidR="000D35DE" w:rsidRDefault="000D35DE"/>
    <w:sectPr w:rsidR="000D35DE" w:rsidSect="00DC5F54">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D7CF0"/>
    <w:multiLevelType w:val="hybridMultilevel"/>
    <w:tmpl w:val="C86C6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63754958"/>
    <w:multiLevelType w:val="hybridMultilevel"/>
    <w:tmpl w:val="F46A2F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464785644">
    <w:abstractNumId w:val="1"/>
  </w:num>
  <w:num w:numId="2" w16cid:durableId="156963248">
    <w:abstractNumId w:val="2"/>
  </w:num>
  <w:num w:numId="3" w16cid:durableId="169230007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ndklev Monica">
    <w15:presenceInfo w15:providerId="AD" w15:userId="S-1-5-21-3283961105-4280042972-2780276874-4772"/>
  </w15:person>
  <w15:person w15:author="Jillian Carson-Jackson">
    <w15:presenceInfo w15:providerId="Windows Live" w15:userId="0525cd53ce3699d9"/>
  </w15:person>
  <w15:person w15:author="Monica Sundklev">
    <w15:presenceInfo w15:providerId="AD" w15:userId="S-1-5-21-3283961105-4280042972-2780276874-47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F54"/>
    <w:rsid w:val="00051482"/>
    <w:rsid w:val="00062730"/>
    <w:rsid w:val="000701E0"/>
    <w:rsid w:val="000C1DF6"/>
    <w:rsid w:val="000D35DE"/>
    <w:rsid w:val="000F17F5"/>
    <w:rsid w:val="001A7C39"/>
    <w:rsid w:val="001B6402"/>
    <w:rsid w:val="00226446"/>
    <w:rsid w:val="00240263"/>
    <w:rsid w:val="002D0B38"/>
    <w:rsid w:val="002D2814"/>
    <w:rsid w:val="002E526C"/>
    <w:rsid w:val="003B6744"/>
    <w:rsid w:val="004B7CAB"/>
    <w:rsid w:val="004D7E3C"/>
    <w:rsid w:val="00565794"/>
    <w:rsid w:val="005A0E25"/>
    <w:rsid w:val="005E01D4"/>
    <w:rsid w:val="005E10F1"/>
    <w:rsid w:val="00711E0B"/>
    <w:rsid w:val="007B0C71"/>
    <w:rsid w:val="007D29A1"/>
    <w:rsid w:val="008C2E39"/>
    <w:rsid w:val="009362DD"/>
    <w:rsid w:val="00A074F6"/>
    <w:rsid w:val="00A23B2A"/>
    <w:rsid w:val="00A56440"/>
    <w:rsid w:val="00A95E33"/>
    <w:rsid w:val="00AE4F52"/>
    <w:rsid w:val="00B37683"/>
    <w:rsid w:val="00BD6779"/>
    <w:rsid w:val="00C0717C"/>
    <w:rsid w:val="00C25FB9"/>
    <w:rsid w:val="00C57F90"/>
    <w:rsid w:val="00D41AEB"/>
    <w:rsid w:val="00DC5F54"/>
    <w:rsid w:val="00E45E7F"/>
    <w:rsid w:val="00F26F06"/>
    <w:rsid w:val="00F63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7070D"/>
  <w15:chartTrackingRefBased/>
  <w15:docId w15:val="{F08C0D6C-2A77-45B9-88E2-6B36D9E61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F54"/>
    <w:pPr>
      <w:ind w:left="720"/>
      <w:contextualSpacing/>
    </w:pPr>
  </w:style>
  <w:style w:type="character" w:styleId="CommentReference">
    <w:name w:val="annotation reference"/>
    <w:basedOn w:val="DefaultParagraphFont"/>
    <w:uiPriority w:val="99"/>
    <w:semiHidden/>
    <w:unhideWhenUsed/>
    <w:rsid w:val="00DC5F54"/>
    <w:rPr>
      <w:sz w:val="16"/>
      <w:szCs w:val="16"/>
    </w:rPr>
  </w:style>
  <w:style w:type="paragraph" w:styleId="CommentText">
    <w:name w:val="annotation text"/>
    <w:basedOn w:val="Normal"/>
    <w:link w:val="CommentTextChar"/>
    <w:uiPriority w:val="99"/>
    <w:unhideWhenUsed/>
    <w:rsid w:val="00DC5F54"/>
    <w:pPr>
      <w:spacing w:line="240" w:lineRule="auto"/>
    </w:pPr>
    <w:rPr>
      <w:sz w:val="20"/>
      <w:szCs w:val="20"/>
    </w:rPr>
  </w:style>
  <w:style w:type="character" w:customStyle="1" w:styleId="CommentTextChar">
    <w:name w:val="Comment Text Char"/>
    <w:basedOn w:val="DefaultParagraphFont"/>
    <w:link w:val="CommentText"/>
    <w:uiPriority w:val="99"/>
    <w:rsid w:val="00DC5F54"/>
    <w:rPr>
      <w:sz w:val="20"/>
      <w:szCs w:val="20"/>
      <w:lang w:val="en-GB"/>
    </w:rPr>
  </w:style>
  <w:style w:type="paragraph" w:styleId="CommentSubject">
    <w:name w:val="annotation subject"/>
    <w:basedOn w:val="CommentText"/>
    <w:next w:val="CommentText"/>
    <w:link w:val="CommentSubjectChar"/>
    <w:uiPriority w:val="99"/>
    <w:semiHidden/>
    <w:unhideWhenUsed/>
    <w:rsid w:val="00DC5F54"/>
    <w:rPr>
      <w:b/>
      <w:bCs/>
    </w:rPr>
  </w:style>
  <w:style w:type="character" w:customStyle="1" w:styleId="CommentSubjectChar">
    <w:name w:val="Comment Subject Char"/>
    <w:basedOn w:val="CommentTextChar"/>
    <w:link w:val="CommentSubject"/>
    <w:uiPriority w:val="99"/>
    <w:semiHidden/>
    <w:rsid w:val="00DC5F54"/>
    <w:rPr>
      <w:b/>
      <w:bCs/>
      <w:sz w:val="20"/>
      <w:szCs w:val="20"/>
      <w:lang w:val="en-GB"/>
    </w:rPr>
  </w:style>
  <w:style w:type="paragraph" w:styleId="BalloonText">
    <w:name w:val="Balloon Text"/>
    <w:basedOn w:val="Normal"/>
    <w:link w:val="BalloonTextChar"/>
    <w:uiPriority w:val="99"/>
    <w:semiHidden/>
    <w:unhideWhenUsed/>
    <w:rsid w:val="000F17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17F5"/>
    <w:rPr>
      <w:rFonts w:ascii="Segoe UI" w:hAnsi="Segoe UI" w:cs="Segoe UI"/>
      <w:sz w:val="18"/>
      <w:szCs w:val="18"/>
      <w:lang w:val="en-GB"/>
    </w:rPr>
  </w:style>
  <w:style w:type="paragraph" w:styleId="Revision">
    <w:name w:val="Revision"/>
    <w:hidden/>
    <w:uiPriority w:val="99"/>
    <w:semiHidden/>
    <w:rsid w:val="000701E0"/>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D737B9-5DFA-4024-9CD1-D418CF1A60B9}">
  <ds:schemaRefs>
    <ds:schemaRef ds:uri="http://schemas.openxmlformats.org/officeDocument/2006/bibliography"/>
  </ds:schemaRefs>
</ds:datastoreItem>
</file>

<file path=customXml/itemProps2.xml><?xml version="1.0" encoding="utf-8"?>
<ds:datastoreItem xmlns:ds="http://schemas.openxmlformats.org/officeDocument/2006/customXml" ds:itemID="{5D575B5D-26AC-489A-B8A8-D785679B5EAC}"/>
</file>

<file path=customXml/itemProps3.xml><?xml version="1.0" encoding="utf-8"?>
<ds:datastoreItem xmlns:ds="http://schemas.openxmlformats.org/officeDocument/2006/customXml" ds:itemID="{0BE8D531-75BA-48F0-BEF5-71C5CACE99CA}"/>
</file>

<file path=docProps/app.xml><?xml version="1.0" encoding="utf-8"?>
<Properties xmlns="http://schemas.openxmlformats.org/officeDocument/2006/extended-properties" xmlns:vt="http://schemas.openxmlformats.org/officeDocument/2006/docPropsVTypes">
  <Template>Normal</Template>
  <TotalTime>2</TotalTime>
  <Pages>4</Pages>
  <Words>664</Words>
  <Characters>3789</Characters>
  <Application>Microsoft Office Word</Application>
  <DocSecurity>0</DocSecurity>
  <Lines>31</Lines>
  <Paragraphs>8</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Carson-Jackson</dc:creator>
  <cp:keywords/>
  <dc:description/>
  <cp:lastModifiedBy>Jillian Carson-Jackson</cp:lastModifiedBy>
  <cp:revision>3</cp:revision>
  <dcterms:created xsi:type="dcterms:W3CDTF">2024-02-29T08:30:00Z</dcterms:created>
  <dcterms:modified xsi:type="dcterms:W3CDTF">2024-02-29T08:32:00Z</dcterms:modified>
</cp:coreProperties>
</file>